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E2" w:rsidRDefault="000661E2" w:rsidP="00E24065">
      <w:pPr>
        <w:spacing w:after="60" w:line="240" w:lineRule="auto"/>
        <w:rPr>
          <w:ins w:id="0" w:author="Shimon" w:date="2021-02-19T12:33:00Z"/>
          <w:rFonts w:ascii="Times New Roman" w:eastAsia="Times New Roman" w:hAnsi="Times New Roman" w:cs="David"/>
          <w:b/>
          <w:bCs/>
          <w:sz w:val="24"/>
          <w:szCs w:val="24"/>
          <w:rtl/>
          <w:lang w:eastAsia="he-IL"/>
        </w:rPr>
      </w:pPr>
    </w:p>
    <w:p w:rsidR="00E24065" w:rsidRPr="00E24065" w:rsidRDefault="00E24065" w:rsidP="00E24065">
      <w:pPr>
        <w:spacing w:after="60" w:line="240" w:lineRule="auto"/>
        <w:rPr>
          <w:rFonts w:ascii="Times New Roman" w:eastAsia="Times New Roman" w:hAnsi="Times New Roman" w:cs="David"/>
          <w:b/>
          <w:bCs/>
          <w:sz w:val="24"/>
          <w:szCs w:val="24"/>
          <w:rtl/>
          <w:lang w:eastAsia="he-IL"/>
        </w:rPr>
      </w:pPr>
      <w:bookmarkStart w:id="1" w:name="_GoBack"/>
      <w:bookmarkEnd w:id="1"/>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r w:rsidR="00AA4390">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שמעון הכסטר</w:t>
      </w:r>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לואיז ספורטס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AA1A89"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D11200">
        <w:rPr>
          <w:rFonts w:ascii="Times New Roman" w:eastAsia="Times New Roman" w:hAnsi="Times New Roman" w:cs="David" w:hint="cs"/>
          <w:sz w:val="24"/>
          <w:szCs w:val="24"/>
          <w:rtl/>
          <w:lang w:eastAsia="he-IL"/>
        </w:rPr>
        <w:t>בהמשך להשלמת הטיעון מטעם המשיבות ("השלמת הטיעון"), ו</w:t>
      </w:r>
      <w:r w:rsidRPr="00D11200">
        <w:rPr>
          <w:rFonts w:ascii="Times New Roman" w:eastAsia="Times New Roman" w:hAnsi="Times New Roman" w:cs="David"/>
          <w:sz w:val="24"/>
          <w:szCs w:val="24"/>
          <w:rtl/>
          <w:lang w:eastAsia="he-IL"/>
        </w:rPr>
        <w:t>להחלטת בית הדין הנכבד</w:t>
      </w:r>
      <w:r w:rsidRPr="00D11200">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D11200" w:rsidRDefault="00E24065" w:rsidP="00D11200">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lang w:eastAsia="he-IL"/>
          <w:rPrChange w:id="2" w:author="Ofir Tal" w:date="2021-02-19T11:11:00Z">
            <w:rPr>
              <w:rFonts w:ascii="Times New Roman" w:eastAsia="Times New Roman" w:hAnsi="Times New Roman" w:cs="David"/>
              <w:color w:val="00B0F0"/>
              <w:sz w:val="24"/>
              <w:szCs w:val="24"/>
              <w:highlight w:val="green"/>
              <w:lang w:eastAsia="he-IL"/>
            </w:rPr>
          </w:rPrChange>
        </w:rPr>
      </w:pPr>
      <w:r w:rsidRPr="00AA4390">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AA4390">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AA4390">
        <w:rPr>
          <w:rFonts w:ascii="Times New Roman" w:eastAsia="Times New Roman" w:hAnsi="Times New Roman" w:cs="David" w:hint="cs"/>
          <w:sz w:val="24"/>
          <w:szCs w:val="24"/>
          <w:rtl/>
          <w:lang w:eastAsia="he-IL"/>
        </w:rPr>
        <w:t xml:space="preserve"> בהתאם, וככל שיש שאלה שראויה לדיון,</w:t>
      </w:r>
      <w:r w:rsidR="006F6D61" w:rsidRPr="00AA4390">
        <w:rPr>
          <w:rFonts w:ascii="Times New Roman" w:eastAsia="Times New Roman" w:hAnsi="Times New Roman" w:cs="David" w:hint="cs"/>
          <w:sz w:val="24"/>
          <w:szCs w:val="24"/>
          <w:rtl/>
          <w:lang w:eastAsia="he-IL"/>
        </w:rPr>
        <w:t xml:space="preserve"> ואף אם סבורות המשיבות שעמדתו של המערער שגויה,</w:t>
      </w:r>
      <w:r w:rsidRPr="00AA4390">
        <w:rPr>
          <w:rFonts w:ascii="Times New Roman" w:eastAsia="Times New Roman" w:hAnsi="Times New Roman" w:cs="David" w:hint="cs"/>
          <w:sz w:val="24"/>
          <w:szCs w:val="24"/>
          <w:rtl/>
          <w:lang w:eastAsia="he-IL"/>
        </w:rPr>
        <w:t xml:space="preserve"> יש לקבל את הערעור</w:t>
      </w:r>
      <w:r w:rsidR="006F6D61" w:rsidRPr="00AA4390">
        <w:rPr>
          <w:rFonts w:ascii="Times New Roman" w:eastAsia="Times New Roman" w:hAnsi="Times New Roman" w:cs="David" w:hint="cs"/>
          <w:sz w:val="24"/>
          <w:szCs w:val="24"/>
          <w:rtl/>
          <w:lang w:eastAsia="he-IL"/>
        </w:rPr>
        <w:t xml:space="preserve"> ולהחזיר את הדיון לבית הדין קמא</w:t>
      </w:r>
      <w:r w:rsidRPr="00AA4390">
        <w:rPr>
          <w:rFonts w:ascii="Times New Roman" w:eastAsia="Times New Roman" w:hAnsi="Times New Roman" w:cs="David" w:hint="cs"/>
          <w:sz w:val="24"/>
          <w:szCs w:val="24"/>
          <w:rtl/>
          <w:lang w:eastAsia="he-IL"/>
        </w:rPr>
        <w:t xml:space="preserve">. </w:t>
      </w:r>
      <w:r w:rsidR="006F6D61" w:rsidRPr="00D11200">
        <w:rPr>
          <w:rFonts w:ascii="Times New Roman" w:eastAsia="Times New Roman" w:hAnsi="Times New Roman" w:cs="David"/>
          <w:color w:val="00B0F0"/>
          <w:sz w:val="24"/>
          <w:szCs w:val="24"/>
          <w:rtl/>
          <w:lang w:eastAsia="he-IL"/>
          <w:rPrChange w:id="3" w:author="Ofir Tal" w:date="2021-02-19T11:11:00Z">
            <w:rPr>
              <w:rFonts w:ascii="Times New Roman" w:eastAsia="Times New Roman" w:hAnsi="Times New Roman" w:cs="David"/>
              <w:color w:val="00B0F0"/>
              <w:sz w:val="24"/>
              <w:szCs w:val="24"/>
              <w:highlight w:val="green"/>
              <w:rtl/>
              <w:lang w:eastAsia="he-IL"/>
            </w:rPr>
          </w:rPrChange>
        </w:rPr>
        <w:t xml:space="preserve"> </w:t>
      </w:r>
      <w:del w:id="4" w:author="Ofir Tal" w:date="2021-02-19T11:11:00Z">
        <w:r w:rsidR="006F6D61" w:rsidRPr="00D11200" w:rsidDel="00D11200">
          <w:rPr>
            <w:rFonts w:ascii="Times New Roman" w:eastAsia="Times New Roman" w:hAnsi="Times New Roman" w:cs="David" w:hint="eastAsia"/>
            <w:color w:val="00B0F0"/>
            <w:sz w:val="24"/>
            <w:szCs w:val="24"/>
            <w:rtl/>
            <w:lang w:eastAsia="he-IL"/>
            <w:rPrChange w:id="5" w:author="Ofir Tal" w:date="2021-02-19T11:11:00Z">
              <w:rPr>
                <w:rFonts w:ascii="Times New Roman" w:eastAsia="Times New Roman" w:hAnsi="Times New Roman" w:cs="David" w:hint="eastAsia"/>
                <w:color w:val="00B0F0"/>
                <w:sz w:val="24"/>
                <w:szCs w:val="24"/>
                <w:highlight w:val="cyan"/>
                <w:rtl/>
                <w:lang w:eastAsia="he-IL"/>
              </w:rPr>
            </w:rPrChange>
          </w:rPr>
          <w:delText>זאת</w:delText>
        </w:r>
        <w:r w:rsidR="006F6D61" w:rsidRPr="00D11200" w:rsidDel="00D11200">
          <w:rPr>
            <w:rFonts w:ascii="Times New Roman" w:eastAsia="Times New Roman" w:hAnsi="Times New Roman" w:cs="David"/>
            <w:color w:val="00B0F0"/>
            <w:sz w:val="24"/>
            <w:szCs w:val="24"/>
            <w:rtl/>
            <w:lang w:eastAsia="he-IL"/>
            <w:rPrChange w:id="6"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7" w:author="Ofir Tal" w:date="2021-02-19T11:11:00Z">
              <w:rPr>
                <w:rFonts w:ascii="Times New Roman" w:eastAsia="Times New Roman" w:hAnsi="Times New Roman" w:cs="David" w:hint="eastAsia"/>
                <w:color w:val="00B0F0"/>
                <w:sz w:val="24"/>
                <w:szCs w:val="24"/>
                <w:highlight w:val="cyan"/>
                <w:rtl/>
                <w:lang w:eastAsia="he-IL"/>
              </w:rPr>
            </w:rPrChange>
          </w:rPr>
          <w:delText>המסגרת</w:delText>
        </w:r>
        <w:r w:rsidR="006F6D61" w:rsidRPr="00D11200" w:rsidDel="00D11200">
          <w:rPr>
            <w:rFonts w:ascii="Times New Roman" w:eastAsia="Times New Roman" w:hAnsi="Times New Roman" w:cs="David"/>
            <w:color w:val="00B0F0"/>
            <w:sz w:val="24"/>
            <w:szCs w:val="24"/>
            <w:rtl/>
            <w:lang w:eastAsia="he-IL"/>
            <w:rPrChange w:id="8"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9" w:author="Ofir Tal" w:date="2021-02-19T11:11:00Z">
              <w:rPr>
                <w:rFonts w:ascii="Times New Roman" w:eastAsia="Times New Roman" w:hAnsi="Times New Roman" w:cs="David" w:hint="eastAsia"/>
                <w:color w:val="00B0F0"/>
                <w:sz w:val="24"/>
                <w:szCs w:val="24"/>
                <w:highlight w:val="cyan"/>
                <w:rtl/>
                <w:lang w:eastAsia="he-IL"/>
              </w:rPr>
            </w:rPrChange>
          </w:rPr>
          <w:delText>המשפטית</w:delText>
        </w:r>
        <w:r w:rsidR="006F6D61" w:rsidRPr="00D11200" w:rsidDel="00D11200">
          <w:rPr>
            <w:rFonts w:ascii="Times New Roman" w:eastAsia="Times New Roman" w:hAnsi="Times New Roman" w:cs="David"/>
            <w:color w:val="00B0F0"/>
            <w:sz w:val="24"/>
            <w:szCs w:val="24"/>
            <w:rtl/>
            <w:lang w:eastAsia="he-IL"/>
            <w:rPrChange w:id="10"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1" w:author="Ofir Tal" w:date="2021-02-19T11:11:00Z">
              <w:rPr>
                <w:rFonts w:ascii="Times New Roman" w:eastAsia="Times New Roman" w:hAnsi="Times New Roman" w:cs="David" w:hint="eastAsia"/>
                <w:color w:val="00B0F0"/>
                <w:sz w:val="24"/>
                <w:szCs w:val="24"/>
                <w:highlight w:val="cyan"/>
                <w:rtl/>
                <w:lang w:eastAsia="he-IL"/>
              </w:rPr>
            </w:rPrChange>
          </w:rPr>
          <w:delText>שאנו</w:delText>
        </w:r>
        <w:r w:rsidR="006F6D61" w:rsidRPr="00D11200" w:rsidDel="00D11200">
          <w:rPr>
            <w:rFonts w:ascii="Times New Roman" w:eastAsia="Times New Roman" w:hAnsi="Times New Roman" w:cs="David"/>
            <w:color w:val="00B0F0"/>
            <w:sz w:val="24"/>
            <w:szCs w:val="24"/>
            <w:rtl/>
            <w:lang w:eastAsia="he-IL"/>
            <w:rPrChange w:id="12"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3" w:author="Ofir Tal" w:date="2021-02-19T11:11:00Z">
              <w:rPr>
                <w:rFonts w:ascii="Times New Roman" w:eastAsia="Times New Roman" w:hAnsi="Times New Roman" w:cs="David" w:hint="eastAsia"/>
                <w:color w:val="00B0F0"/>
                <w:sz w:val="24"/>
                <w:szCs w:val="24"/>
                <w:highlight w:val="cyan"/>
                <w:rtl/>
                <w:lang w:eastAsia="he-IL"/>
              </w:rPr>
            </w:rPrChange>
          </w:rPr>
          <w:delText>עוסקים</w:delText>
        </w:r>
        <w:r w:rsidR="006F6D61" w:rsidRPr="00D11200" w:rsidDel="00D11200">
          <w:rPr>
            <w:rFonts w:ascii="Times New Roman" w:eastAsia="Times New Roman" w:hAnsi="Times New Roman" w:cs="David"/>
            <w:color w:val="00B0F0"/>
            <w:sz w:val="24"/>
            <w:szCs w:val="24"/>
            <w:rtl/>
            <w:lang w:eastAsia="he-IL"/>
            <w:rPrChange w:id="14"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5" w:author="Ofir Tal" w:date="2021-02-19T11:11:00Z">
              <w:rPr>
                <w:rFonts w:ascii="Times New Roman" w:eastAsia="Times New Roman" w:hAnsi="Times New Roman" w:cs="David" w:hint="eastAsia"/>
                <w:color w:val="00B0F0"/>
                <w:sz w:val="24"/>
                <w:szCs w:val="24"/>
                <w:highlight w:val="cyan"/>
                <w:rtl/>
                <w:lang w:eastAsia="he-IL"/>
              </w:rPr>
            </w:rPrChange>
          </w:rPr>
          <w:delText>בה</w:delText>
        </w:r>
      </w:del>
    </w:p>
    <w:p w:rsidR="00E24065" w:rsidRPr="00D11200"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D11200">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D11200">
        <w:rPr>
          <w:rFonts w:ascii="Times New Roman" w:eastAsia="Times New Roman" w:hAnsi="Times New Roman" w:cs="David" w:hint="cs"/>
          <w:sz w:val="24"/>
          <w:szCs w:val="24"/>
          <w:rtl/>
          <w:lang w:eastAsia="he-IL"/>
        </w:rPr>
        <w:t>הגימלה</w:t>
      </w:r>
      <w:proofErr w:type="spellEnd"/>
      <w:r w:rsidRPr="00D11200">
        <w:rPr>
          <w:rFonts w:ascii="Times New Roman" w:eastAsia="Times New Roman" w:hAnsi="Times New Roman" w:cs="David" w:hint="cs"/>
          <w:sz w:val="24"/>
          <w:szCs w:val="24"/>
          <w:rtl/>
          <w:lang w:eastAsia="he-IL"/>
        </w:rPr>
        <w:t xml:space="preserve">. לשיטת המשיבות, הסמכות בעניין זה נתונה </w:t>
      </w:r>
      <w:proofErr w:type="spellStart"/>
      <w:r w:rsidRPr="00D11200">
        <w:rPr>
          <w:rFonts w:ascii="Times New Roman" w:eastAsia="Times New Roman" w:hAnsi="Times New Roman" w:cs="David" w:hint="cs"/>
          <w:sz w:val="24"/>
          <w:szCs w:val="24"/>
          <w:rtl/>
          <w:lang w:eastAsia="he-IL"/>
        </w:rPr>
        <w:t>למינהל</w:t>
      </w:r>
      <w:proofErr w:type="spellEnd"/>
      <w:r w:rsidRPr="00D11200">
        <w:rPr>
          <w:rFonts w:ascii="Times New Roman" w:eastAsia="Times New Roman" w:hAnsi="Times New Roman" w:cs="David" w:hint="cs"/>
          <w:sz w:val="24"/>
          <w:szCs w:val="24"/>
          <w:rtl/>
          <w:lang w:eastAsia="he-IL"/>
        </w:rPr>
        <w:t xml:space="preserve"> </w:t>
      </w:r>
      <w:proofErr w:type="spellStart"/>
      <w:r w:rsidRPr="00D11200">
        <w:rPr>
          <w:rFonts w:ascii="Times New Roman" w:eastAsia="Times New Roman" w:hAnsi="Times New Roman" w:cs="David" w:hint="cs"/>
          <w:sz w:val="24"/>
          <w:szCs w:val="24"/>
          <w:rtl/>
          <w:lang w:eastAsia="he-IL"/>
        </w:rPr>
        <w:t>הגימלאות</w:t>
      </w:r>
      <w:proofErr w:type="spellEnd"/>
      <w:r w:rsidRPr="00D11200">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D11200">
        <w:rPr>
          <w:rFonts w:ascii="Times New Roman" w:eastAsia="Times New Roman" w:hAnsi="Times New Roman" w:cs="David" w:hint="cs"/>
          <w:sz w:val="24"/>
          <w:szCs w:val="24"/>
          <w:rtl/>
          <w:lang w:eastAsia="he-IL"/>
        </w:rPr>
        <w:t>גימלאות</w:t>
      </w:r>
      <w:proofErr w:type="spellEnd"/>
      <w:r w:rsidRPr="00D11200">
        <w:rPr>
          <w:rFonts w:ascii="Times New Roman" w:eastAsia="Times New Roman" w:hAnsi="Times New Roman" w:cs="David" w:hint="cs"/>
          <w:sz w:val="24"/>
          <w:szCs w:val="24"/>
          <w:rtl/>
          <w:lang w:eastAsia="he-IL"/>
        </w:rPr>
        <w:t xml:space="preserve">). </w:t>
      </w:r>
    </w:p>
    <w:p w:rsidR="00E24065" w:rsidRPr="00E24065" w:rsidRDefault="00E24065" w:rsidP="00D11200">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לשיטת</w:t>
      </w:r>
      <w:r w:rsidR="006F6D61">
        <w:rPr>
          <w:rFonts w:ascii="Times New Roman" w:eastAsia="Times New Roman" w:hAnsi="Times New Roman" w:cs="David" w:hint="cs"/>
          <w:sz w:val="24"/>
          <w:szCs w:val="24"/>
          <w:rtl/>
          <w:lang w:eastAsia="he-IL"/>
        </w:rPr>
        <w:t xml:space="preserve"> המערער</w:t>
      </w:r>
      <w:r w:rsidR="006F6D61"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006F6D61">
        <w:rPr>
          <w:rFonts w:ascii="Times New Roman" w:eastAsia="Times New Roman" w:hAnsi="Times New Roman" w:cs="David" w:hint="cs"/>
          <w:sz w:val="24"/>
          <w:szCs w:val="24"/>
          <w:rtl/>
          <w:lang w:eastAsia="he-IL"/>
        </w:rPr>
        <w:t xml:space="preserve">כלל </w:t>
      </w:r>
      <w:r w:rsidRPr="00E24065">
        <w:rPr>
          <w:rFonts w:ascii="Times New Roman" w:eastAsia="Times New Roman" w:hAnsi="Times New Roman" w:cs="David" w:hint="cs"/>
          <w:sz w:val="24"/>
          <w:szCs w:val="24"/>
          <w:rtl/>
          <w:lang w:eastAsia="he-IL"/>
        </w:rPr>
        <w:t>לא חל כלל על המערער</w:t>
      </w:r>
      <w:r w:rsidR="006F6D61">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במהלך הדיון האחרון בערעור שבכותרת, </w:t>
      </w:r>
      <w:r w:rsidR="006F6D61">
        <w:rPr>
          <w:rFonts w:ascii="Times New Roman" w:eastAsia="Times New Roman" w:hAnsi="Times New Roman" w:cs="David" w:hint="cs"/>
          <w:sz w:val="24"/>
          <w:szCs w:val="24"/>
          <w:rtl/>
          <w:lang w:eastAsia="he-IL"/>
        </w:rPr>
        <w:t xml:space="preserve">בית הדין הנכבד העלה </w:t>
      </w:r>
      <w:r w:rsidRPr="00E24065">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r w:rsidR="006F6D61">
        <w:rPr>
          <w:rFonts w:ascii="Times New Roman" w:eastAsia="Times New Roman" w:hAnsi="Times New Roman" w:cs="David" w:hint="cs"/>
          <w:sz w:val="24"/>
          <w:szCs w:val="24"/>
          <w:rtl/>
          <w:lang w:eastAsia="he-IL"/>
        </w:rPr>
        <w:t>ש</w:t>
      </w:r>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r w:rsidR="006F6D61">
        <w:rPr>
          <w:rFonts w:ascii="Times New Roman" w:eastAsia="Times New Roman" w:hAnsi="Times New Roman" w:cs="David" w:hint="cs"/>
          <w:sz w:val="24"/>
          <w:szCs w:val="24"/>
          <w:rtl/>
          <w:lang w:eastAsia="he-IL"/>
        </w:rPr>
        <w:t xml:space="preserve"> מחודש דצמבר 2012, בו נודע למערער על ההחלטה</w:t>
      </w:r>
      <w:r w:rsidRPr="00E24065">
        <w:rPr>
          <w:rFonts w:ascii="Times New Roman" w:eastAsia="Times New Roman" w:hAnsi="Times New Roman" w:cs="David" w:hint="cs"/>
          <w:sz w:val="24"/>
          <w:szCs w:val="24"/>
          <w:rtl/>
          <w:lang w:eastAsia="he-IL"/>
        </w:rPr>
        <w:t>)</w:t>
      </w:r>
      <w:r w:rsidR="006F6D61">
        <w:rPr>
          <w:rFonts w:ascii="Times New Roman" w:eastAsia="Times New Roman" w:hAnsi="Times New Roman" w:cs="David" w:hint="cs"/>
          <w:sz w:val="24"/>
          <w:szCs w:val="24"/>
          <w:rtl/>
          <w:lang w:eastAsia="he-IL"/>
        </w:rPr>
        <w:t>.</w:t>
      </w:r>
    </w:p>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בין היתר בהתחשב בעובדות שלהלן: </w:t>
      </w:r>
    </w:p>
    <w:p w:rsidR="008B7788" w:rsidRPr="00D11200" w:rsidRDefault="00E24065"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hint="cs"/>
          <w:b/>
          <w:bCs/>
          <w:sz w:val="24"/>
          <w:szCs w:val="24"/>
          <w:rtl/>
          <w:lang w:eastAsia="he-IL"/>
        </w:rPr>
        <w:lastRenderedPageBreak/>
        <w:t>הנציבות</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ולא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הממונה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ביצעה</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את</w:t>
      </w:r>
      <w:r w:rsidR="006F6D61" w:rsidRPr="00D11200">
        <w:rPr>
          <w:rFonts w:ascii="Times New Roman" w:eastAsia="Times New Roman" w:hAnsi="Times New Roman" w:cs="David"/>
          <w:b/>
          <w:bCs/>
          <w:sz w:val="24"/>
          <w:szCs w:val="24"/>
          <w:rtl/>
          <w:lang w:eastAsia="he-IL"/>
        </w:rPr>
        <w:t xml:space="preserve"> </w:t>
      </w:r>
      <w:del w:id="16" w:author="Ofir Tal" w:date="2021-02-19T11:12:00Z">
        <w:r w:rsidR="006F6D61" w:rsidRPr="00D11200" w:rsidDel="00D11200">
          <w:rPr>
            <w:rFonts w:ascii="Times New Roman" w:eastAsia="Times New Roman" w:hAnsi="Times New Roman" w:cs="David" w:hint="cs"/>
            <w:b/>
            <w:bCs/>
            <w:sz w:val="24"/>
            <w:szCs w:val="24"/>
            <w:rtl/>
            <w:lang w:eastAsia="he-IL"/>
          </w:rPr>
          <w:delText>ה</w:delText>
        </w:r>
      </w:del>
      <w:r w:rsidR="006F6D61" w:rsidRPr="00D11200">
        <w:rPr>
          <w:rFonts w:ascii="Times New Roman" w:eastAsia="Times New Roman" w:hAnsi="Times New Roman" w:cs="David" w:hint="cs"/>
          <w:b/>
          <w:bCs/>
          <w:sz w:val="24"/>
          <w:szCs w:val="24"/>
          <w:rtl/>
          <w:lang w:eastAsia="he-IL"/>
        </w:rPr>
        <w:t>חישוב</w:t>
      </w:r>
      <w:r w:rsidR="006F6D61" w:rsidRPr="00D11200">
        <w:rPr>
          <w:rFonts w:ascii="Times New Roman" w:eastAsia="Times New Roman" w:hAnsi="Times New Roman" w:cs="David"/>
          <w:b/>
          <w:bCs/>
          <w:sz w:val="24"/>
          <w:szCs w:val="24"/>
          <w:rtl/>
          <w:lang w:eastAsia="he-IL"/>
        </w:rPr>
        <w:t xml:space="preserve"> </w:t>
      </w:r>
      <w:proofErr w:type="spellStart"/>
      <w:ins w:id="17" w:author="Ofir Tal" w:date="2021-02-19T11:12:00Z">
        <w:r w:rsid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w:t>
        </w:r>
      </w:ins>
      <w:r w:rsidR="006F6D61" w:rsidRPr="00D11200">
        <w:rPr>
          <w:rFonts w:ascii="Times New Roman" w:eastAsia="Times New Roman" w:hAnsi="Times New Roman" w:cs="David" w:hint="cs"/>
          <w:b/>
          <w:bCs/>
          <w:sz w:val="24"/>
          <w:szCs w:val="24"/>
          <w:rtl/>
          <w:lang w:eastAsia="he-IL"/>
        </w:rPr>
        <w:t>בפועל</w:t>
      </w:r>
      <w:ins w:id="18" w:author="Ofir Tal" w:date="2021-02-19T11:13:00Z">
        <w:r w:rsidR="00D11200">
          <w:rPr>
            <w:rFonts w:ascii="Times New Roman" w:eastAsia="Times New Roman" w:hAnsi="Times New Roman" w:cs="David" w:hint="cs"/>
            <w:b/>
            <w:bCs/>
            <w:sz w:val="24"/>
            <w:szCs w:val="24"/>
            <w:rtl/>
            <w:lang w:eastAsia="he-IL"/>
          </w:rPr>
          <w:t xml:space="preserve">, לרבות דרך החישוב וקביעת הנוסחה לחישוב </w:t>
        </w:r>
        <w:proofErr w:type="spellStart"/>
        <w:r w:rsidR="00D11200">
          <w:rPr>
            <w:rFonts w:ascii="Times New Roman" w:eastAsia="Times New Roman" w:hAnsi="Times New Roman" w:cs="David" w:hint="cs"/>
            <w:b/>
            <w:bCs/>
            <w:sz w:val="24"/>
            <w:szCs w:val="24"/>
            <w:rtl/>
            <w:lang w:eastAsia="he-IL"/>
          </w:rPr>
          <w:t>הגימלה</w:t>
        </w:r>
      </w:ins>
      <w:proofErr w:type="spellEnd"/>
      <w:r w:rsidR="006F6D61" w:rsidRPr="00D11200">
        <w:rPr>
          <w:rFonts w:ascii="Times New Roman" w:eastAsia="Times New Roman" w:hAnsi="Times New Roman" w:cs="David"/>
          <w:b/>
          <w:bCs/>
          <w:sz w:val="24"/>
          <w:szCs w:val="24"/>
          <w:rtl/>
          <w:lang w:eastAsia="he-IL"/>
        </w:rPr>
        <w:t>;</w:t>
      </w:r>
      <w:r w:rsidR="0066088A">
        <w:rPr>
          <w:rFonts w:ascii="Times New Roman" w:eastAsia="Times New Roman" w:hAnsi="Times New Roman" w:cs="David" w:hint="cs"/>
          <w:b/>
          <w:bCs/>
          <w:sz w:val="24"/>
          <w:szCs w:val="24"/>
          <w:rtl/>
          <w:lang w:eastAsia="he-IL"/>
        </w:rPr>
        <w:t xml:space="preserve"> </w:t>
      </w:r>
      <w:del w:id="19" w:author="Ofir Tal" w:date="2021-02-19T11:13:00Z">
        <w:r w:rsidR="0066088A" w:rsidRPr="00D84166" w:rsidDel="00D11200">
          <w:rPr>
            <w:rFonts w:ascii="Times New Roman" w:eastAsia="Times New Roman" w:hAnsi="Times New Roman" w:cs="David" w:hint="cs"/>
            <w:b/>
            <w:bCs/>
            <w:sz w:val="24"/>
            <w:szCs w:val="24"/>
            <w:highlight w:val="green"/>
            <w:rtl/>
            <w:lang w:eastAsia="he-IL"/>
          </w:rPr>
          <w:delText>לאיזה חישוב הכוונה</w:delText>
        </w:r>
        <w:r w:rsidR="0066088A" w:rsidRPr="00D84166" w:rsidDel="00D11200">
          <w:rPr>
            <w:rFonts w:ascii="Times New Roman" w:eastAsia="Times New Roman" w:hAnsi="Times New Roman" w:cs="David" w:hint="cs"/>
            <w:b/>
            <w:bCs/>
            <w:sz w:val="24"/>
            <w:szCs w:val="24"/>
            <w:rtl/>
            <w:lang w:eastAsia="he-IL"/>
          </w:rPr>
          <w:delText>?</w:delText>
        </w:r>
      </w:del>
    </w:p>
    <w:p w:rsidR="00E24065" w:rsidRDefault="006F6D61"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lang w:eastAsia="he-IL"/>
        </w:rPr>
      </w:pPr>
      <w:r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הנציבות</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הורתה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לממונה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על</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הגימלאות</w:t>
      </w:r>
      <w:proofErr w:type="spellEnd"/>
      <w:r w:rsidR="00E24065" w:rsidRPr="00D11200">
        <w:rPr>
          <w:rFonts w:ascii="Times New Roman" w:eastAsia="Times New Roman" w:hAnsi="Times New Roman" w:cs="David"/>
          <w:b/>
          <w:bCs/>
          <w:sz w:val="24"/>
          <w:szCs w:val="24"/>
          <w:rtl/>
          <w:lang w:eastAsia="he-IL"/>
        </w:rPr>
        <w:t xml:space="preserve"> </w:t>
      </w:r>
      <w:del w:id="20" w:author="Ofir Tal" w:date="2021-02-19T11:13:00Z">
        <w:r w:rsidR="00E24065" w:rsidRPr="00D11200" w:rsidDel="00D11200">
          <w:rPr>
            <w:rFonts w:ascii="Times New Roman" w:eastAsia="Times New Roman" w:hAnsi="Times New Roman" w:cs="David" w:hint="cs"/>
            <w:b/>
            <w:bCs/>
            <w:sz w:val="24"/>
            <w:szCs w:val="24"/>
            <w:rtl/>
            <w:lang w:eastAsia="he-IL"/>
          </w:rPr>
          <w:delText>כיצד</w:delText>
        </w:r>
        <w:r w:rsidR="00E24065" w:rsidRPr="00D11200" w:rsidDel="00D11200">
          <w:rPr>
            <w:rFonts w:ascii="Times New Roman" w:eastAsia="Times New Roman" w:hAnsi="Times New Roman" w:cs="David"/>
            <w:b/>
            <w:bCs/>
            <w:sz w:val="24"/>
            <w:szCs w:val="24"/>
            <w:rtl/>
            <w:lang w:eastAsia="he-IL"/>
          </w:rPr>
          <w:delText xml:space="preserve"> </w:delText>
        </w:r>
        <w:r w:rsidR="00E24065" w:rsidRPr="00D11200" w:rsidDel="00D11200">
          <w:rPr>
            <w:rFonts w:ascii="Times New Roman" w:eastAsia="Times New Roman" w:hAnsi="Times New Roman" w:cs="David" w:hint="cs"/>
            <w:b/>
            <w:bCs/>
            <w:sz w:val="24"/>
            <w:szCs w:val="24"/>
            <w:rtl/>
            <w:lang w:eastAsia="he-IL"/>
          </w:rPr>
          <w:delText>לחשב</w:delText>
        </w:r>
        <w:r w:rsidR="00E24065" w:rsidRPr="00D11200" w:rsidDel="00D11200">
          <w:rPr>
            <w:rFonts w:ascii="Times New Roman" w:eastAsia="Times New Roman" w:hAnsi="Times New Roman" w:cs="David"/>
            <w:b/>
            <w:bCs/>
            <w:sz w:val="24"/>
            <w:szCs w:val="24"/>
            <w:rtl/>
            <w:lang w:eastAsia="he-IL"/>
          </w:rPr>
          <w:delText xml:space="preserve"> </w:delText>
        </w:r>
        <w:r w:rsidR="00E24065" w:rsidRPr="00D11200" w:rsidDel="00D11200">
          <w:rPr>
            <w:rFonts w:ascii="Times New Roman" w:eastAsia="Times New Roman" w:hAnsi="Times New Roman" w:cs="David" w:hint="cs"/>
            <w:b/>
            <w:bCs/>
            <w:sz w:val="24"/>
            <w:szCs w:val="24"/>
            <w:rtl/>
            <w:lang w:eastAsia="he-IL"/>
          </w:rPr>
          <w:delText>את</w:delText>
        </w:r>
      </w:del>
      <w:ins w:id="21" w:author="Ofir Tal" w:date="2021-02-19T11:13:00Z">
        <w:r w:rsidR="00D11200">
          <w:rPr>
            <w:rFonts w:ascii="Times New Roman" w:eastAsia="Times New Roman" w:hAnsi="Times New Roman" w:cs="David" w:hint="cs"/>
            <w:b/>
            <w:bCs/>
            <w:sz w:val="24"/>
            <w:szCs w:val="24"/>
            <w:rtl/>
            <w:lang w:eastAsia="he-IL"/>
          </w:rPr>
          <w:t xml:space="preserve"> מה</w:t>
        </w:r>
      </w:ins>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הגימלה</w:t>
      </w:r>
      <w:proofErr w:type="spellEnd"/>
      <w:ins w:id="22" w:author="Ofir Tal" w:date="2021-02-19T11:13:00Z">
        <w:r w:rsidR="00D11200">
          <w:rPr>
            <w:rFonts w:ascii="Times New Roman" w:eastAsia="Times New Roman" w:hAnsi="Times New Roman" w:cs="David" w:hint="cs"/>
            <w:b/>
            <w:bCs/>
            <w:sz w:val="24"/>
            <w:szCs w:val="24"/>
            <w:rtl/>
            <w:lang w:eastAsia="he-IL"/>
          </w:rPr>
          <w:t xml:space="preserve"> שעליו לשלם למערער</w:t>
        </w:r>
      </w:ins>
      <w:r w:rsidR="00E24065" w:rsidRPr="00D11200">
        <w:rPr>
          <w:rFonts w:ascii="Times New Roman" w:eastAsia="Times New Roman" w:hAnsi="Times New Roman" w:cs="David"/>
          <w:b/>
          <w:bCs/>
          <w:sz w:val="24"/>
          <w:szCs w:val="24"/>
          <w:rtl/>
          <w:lang w:eastAsia="he-IL"/>
        </w:rPr>
        <w:t>;</w:t>
      </w:r>
    </w:p>
    <w:p w:rsidR="00D11200" w:rsidRPr="00AA1A89" w:rsidRDefault="008B7788" w:rsidP="00D11200">
      <w:pPr>
        <w:pStyle w:val="a3"/>
        <w:numPr>
          <w:ilvl w:val="0"/>
          <w:numId w:val="5"/>
        </w:numPr>
        <w:tabs>
          <w:tab w:val="left" w:pos="1124"/>
        </w:tabs>
        <w:spacing w:after="200" w:line="360" w:lineRule="auto"/>
        <w:ind w:left="1124" w:hanging="540"/>
        <w:contextualSpacing w:val="0"/>
        <w:jc w:val="both"/>
        <w:rPr>
          <w:ins w:id="23" w:author="Ofir Tal" w:date="2021-02-19T11:15:00Z"/>
          <w:rFonts w:ascii="Times New Roman" w:eastAsia="Times New Roman" w:hAnsi="Times New Roman" w:cs="David"/>
          <w:sz w:val="24"/>
          <w:szCs w:val="24"/>
          <w:lang w:eastAsia="he-IL"/>
        </w:rPr>
      </w:pPr>
      <w:r w:rsidRPr="00D11200">
        <w:rPr>
          <w:rFonts w:ascii="Times New Roman" w:eastAsia="Times New Roman" w:hAnsi="Times New Roman" w:cs="David" w:hint="cs"/>
          <w:b/>
          <w:bCs/>
          <w:sz w:val="24"/>
          <w:szCs w:val="24"/>
          <w:rtl/>
          <w:lang w:eastAsia="he-IL"/>
        </w:rPr>
        <w:t xml:space="preserve">כאשר המערער פנה </w:t>
      </w:r>
      <w:proofErr w:type="spellStart"/>
      <w:r w:rsidRPr="00D11200">
        <w:rPr>
          <w:rFonts w:ascii="Times New Roman" w:eastAsia="Times New Roman" w:hAnsi="Times New Roman" w:cs="David" w:hint="cs"/>
          <w:b/>
          <w:bCs/>
          <w:sz w:val="24"/>
          <w:szCs w:val="24"/>
          <w:rtl/>
          <w:lang w:eastAsia="he-IL"/>
        </w:rPr>
        <w:t>למינהל</w:t>
      </w:r>
      <w:proofErr w:type="spellEnd"/>
      <w:r w:rsidRPr="00D11200">
        <w:rPr>
          <w:rFonts w:ascii="Times New Roman" w:eastAsia="Times New Roman" w:hAnsi="Times New Roman" w:cs="David" w:hint="cs"/>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hint="cs"/>
          <w:b/>
          <w:bCs/>
          <w:sz w:val="24"/>
          <w:szCs w:val="24"/>
          <w:rtl/>
          <w:lang w:eastAsia="he-IL"/>
        </w:rPr>
        <w:t xml:space="preserve"> בטענות על דרך חישוב </w:t>
      </w:r>
      <w:proofErr w:type="spellStart"/>
      <w:r w:rsidRPr="00D11200">
        <w:rPr>
          <w:rFonts w:ascii="Times New Roman" w:eastAsia="Times New Roman" w:hAnsi="Times New Roman" w:cs="David" w:hint="cs"/>
          <w:b/>
          <w:bCs/>
          <w:sz w:val="24"/>
          <w:szCs w:val="24"/>
          <w:rtl/>
          <w:lang w:eastAsia="he-IL"/>
        </w:rPr>
        <w:t>הגימלה</w:t>
      </w:r>
      <w:proofErr w:type="spellEnd"/>
      <w:r w:rsidRPr="00D11200">
        <w:rPr>
          <w:rFonts w:ascii="Times New Roman" w:eastAsia="Times New Roman" w:hAnsi="Times New Roman" w:cs="David" w:hint="cs"/>
          <w:b/>
          <w:bCs/>
          <w:sz w:val="24"/>
          <w:szCs w:val="24"/>
          <w:rtl/>
          <w:lang w:eastAsia="he-IL"/>
        </w:rPr>
        <w:t xml:space="preserve">, הממונה </w:t>
      </w:r>
      <w:proofErr w:type="spellStart"/>
      <w:r w:rsidRPr="00D11200">
        <w:rPr>
          <w:rFonts w:ascii="Times New Roman" w:eastAsia="Times New Roman" w:hAnsi="Times New Roman" w:cs="David" w:hint="cs"/>
          <w:b/>
          <w:bCs/>
          <w:sz w:val="24"/>
          <w:szCs w:val="24"/>
          <w:rtl/>
          <w:lang w:eastAsia="he-IL"/>
        </w:rPr>
        <w:t>במינהל</w:t>
      </w:r>
      <w:proofErr w:type="spellEnd"/>
      <w:r w:rsidRPr="00D11200">
        <w:rPr>
          <w:rFonts w:ascii="Times New Roman" w:eastAsia="Times New Roman" w:hAnsi="Times New Roman" w:cs="David"/>
          <w:b/>
          <w:bCs/>
          <w:sz w:val="24"/>
          <w:szCs w:val="24"/>
          <w:rtl/>
          <w:lang w:eastAsia="he-IL"/>
        </w:rPr>
        <w:t xml:space="preserve"> </w:t>
      </w:r>
      <w:proofErr w:type="spellStart"/>
      <w:r w:rsidR="00D11200" w:rsidRPr="00D11200">
        <w:rPr>
          <w:rFonts w:ascii="Times New Roman" w:eastAsia="Times New Roman" w:hAnsi="Times New Roman" w:cs="David" w:hint="cs"/>
          <w:b/>
          <w:bCs/>
          <w:sz w:val="24"/>
          <w:szCs w:val="24"/>
          <w:rtl/>
          <w:lang w:eastAsia="he-IL"/>
        </w:rPr>
        <w:t>הגימלאות</w:t>
      </w:r>
      <w:proofErr w:type="spellEnd"/>
      <w:r w:rsidR="00D11200" w:rsidRPr="00D11200">
        <w:rPr>
          <w:rFonts w:ascii="Times New Roman" w:eastAsia="Times New Roman" w:hAnsi="Times New Roman" w:cs="David" w:hint="cs"/>
          <w:b/>
          <w:bCs/>
          <w:sz w:val="24"/>
          <w:szCs w:val="24"/>
          <w:rtl/>
          <w:lang w:eastAsia="he-IL"/>
        </w:rPr>
        <w:t xml:space="preserve"> </w:t>
      </w:r>
      <w:r w:rsidRPr="00D11200">
        <w:rPr>
          <w:rFonts w:ascii="Times New Roman" w:eastAsia="Times New Roman" w:hAnsi="Times New Roman" w:cs="David" w:hint="cs"/>
          <w:b/>
          <w:bCs/>
          <w:sz w:val="24"/>
          <w:szCs w:val="24"/>
          <w:rtl/>
          <w:lang w:eastAsia="he-IL"/>
        </w:rPr>
        <w:t>הפנתה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את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שירות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 xml:space="preserve">המדינה. </w:t>
      </w:r>
      <w:r w:rsidRPr="00D11200">
        <w:rPr>
          <w:rFonts w:ascii="Times New Roman" w:eastAsia="Times New Roman" w:hAnsi="Times New Roman" w:cs="David" w:hint="eastAsia"/>
          <w:sz w:val="24"/>
          <w:szCs w:val="24"/>
          <w:rtl/>
          <w:lang w:eastAsia="he-IL"/>
        </w:rPr>
        <w:t>למעשה</w:t>
      </w:r>
      <w:r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הממונה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על</w:t>
      </w:r>
      <w:r w:rsidR="00E24065" w:rsidRPr="00D11200">
        <w:rPr>
          <w:rFonts w:ascii="Times New Roman" w:eastAsia="Times New Roman" w:hAnsi="Times New Roman" w:cs="David"/>
          <w:sz w:val="24"/>
          <w:szCs w:val="24"/>
          <w:rtl/>
          <w:lang w:eastAsia="he-IL"/>
        </w:rPr>
        <w:t xml:space="preserve"> </w:t>
      </w:r>
      <w:proofErr w:type="spellStart"/>
      <w:r w:rsidR="00E24065" w:rsidRPr="00D11200">
        <w:rPr>
          <w:rFonts w:ascii="Times New Roman" w:eastAsia="Times New Roman" w:hAnsi="Times New Roman" w:cs="David" w:hint="cs"/>
          <w:sz w:val="24"/>
          <w:szCs w:val="24"/>
          <w:rtl/>
          <w:lang w:eastAsia="he-IL"/>
        </w:rPr>
        <w:t>הגימלאות</w:t>
      </w:r>
      <w:proofErr w:type="spellEnd"/>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הבהירה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למערער</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כי</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היא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יכולה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לסטות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מהנחיות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שניתנו</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אישית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במכתב</w:t>
      </w:r>
      <w:r w:rsidRPr="00D11200">
        <w:rPr>
          <w:rFonts w:ascii="Times New Roman" w:eastAsia="Times New Roman" w:hAnsi="Times New Roman" w:cs="David" w:hint="cs"/>
          <w:sz w:val="24"/>
          <w:szCs w:val="24"/>
          <w:rtl/>
          <w:lang w:eastAsia="he-IL"/>
        </w:rPr>
        <w:t>ו של</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סגן</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נציב</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שרות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המדינה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מיום</w:t>
      </w:r>
      <w:r w:rsidR="00E24065" w:rsidRPr="00AA1A89">
        <w:rPr>
          <w:rFonts w:ascii="Times New Roman" w:eastAsia="Times New Roman" w:hAnsi="Times New Roman" w:cs="David"/>
          <w:sz w:val="24"/>
          <w:szCs w:val="24"/>
          <w:rtl/>
          <w:lang w:eastAsia="he-IL"/>
        </w:rPr>
        <w:t xml:space="preserve"> 21.8.2012</w:t>
      </w:r>
      <w:r w:rsidRPr="00AA1A89">
        <w:rPr>
          <w:rFonts w:ascii="Times New Roman" w:eastAsia="Times New Roman" w:hAnsi="Times New Roman" w:cs="David" w:hint="cs"/>
          <w:sz w:val="24"/>
          <w:szCs w:val="24"/>
          <w:rtl/>
          <w:lang w:eastAsia="he-IL"/>
        </w:rPr>
        <w:t>, וכי עליו לפנות אליו והיא תפעל בהתאם להנחיותיו</w:t>
      </w:r>
      <w:ins w:id="24" w:author="Ofir Tal" w:date="2021-02-19T11:15:00Z">
        <w:r w:rsidR="00D11200" w:rsidRPr="00AA1A89">
          <w:rPr>
            <w:rFonts w:ascii="Times New Roman" w:eastAsia="Times New Roman" w:hAnsi="Times New Roman" w:cs="David" w:hint="cs"/>
            <w:sz w:val="24"/>
            <w:szCs w:val="24"/>
            <w:rtl/>
            <w:lang w:eastAsia="he-IL"/>
          </w:rPr>
          <w:t>.</w:t>
        </w:r>
      </w:ins>
    </w:p>
    <w:p w:rsidR="00E24065" w:rsidRPr="00AA1A89" w:rsidRDefault="00D11200" w:rsidP="00AA1A89">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rtl/>
          <w:lang w:eastAsia="he-IL"/>
        </w:rPr>
      </w:pPr>
      <w:ins w:id="25" w:author="Ofir Tal" w:date="2021-02-19T11:15:00Z">
        <w:r w:rsidRPr="00D11200">
          <w:rPr>
            <w:rFonts w:ascii="Times New Roman" w:eastAsia="Times New Roman" w:hAnsi="Times New Roman" w:cs="David" w:hint="eastAsia"/>
            <w:sz w:val="24"/>
            <w:szCs w:val="24"/>
            <w:rtl/>
            <w:lang w:eastAsia="he-IL"/>
            <w:rPrChange w:id="26" w:author="Ofir Tal" w:date="2021-02-19T11:15:00Z">
              <w:rPr>
                <w:rFonts w:ascii="Times New Roman" w:eastAsia="Times New Roman" w:hAnsi="Times New Roman" w:cs="David" w:hint="eastAsia"/>
                <w:b/>
                <w:bCs/>
                <w:sz w:val="24"/>
                <w:szCs w:val="24"/>
                <w:rtl/>
                <w:lang w:eastAsia="he-IL"/>
              </w:rPr>
            </w:rPrChange>
          </w:rPr>
          <w:t>עוד</w:t>
        </w:r>
        <w:r w:rsidRPr="00D11200">
          <w:rPr>
            <w:rFonts w:ascii="Times New Roman" w:eastAsia="Times New Roman" w:hAnsi="Times New Roman" w:cs="David"/>
            <w:sz w:val="24"/>
            <w:szCs w:val="24"/>
            <w:rtl/>
            <w:lang w:eastAsia="he-IL"/>
            <w:rPrChange w:id="27"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28" w:author="Ofir Tal" w:date="2021-02-19T11:15:00Z">
              <w:rPr>
                <w:rFonts w:ascii="Times New Roman" w:eastAsia="Times New Roman" w:hAnsi="Times New Roman" w:cs="David" w:hint="eastAsia"/>
                <w:b/>
                <w:bCs/>
                <w:sz w:val="24"/>
                <w:szCs w:val="24"/>
                <w:rtl/>
                <w:lang w:eastAsia="he-IL"/>
              </w:rPr>
            </w:rPrChange>
          </w:rPr>
          <w:t>נעיר</w:t>
        </w:r>
        <w:r w:rsidRPr="00D11200">
          <w:rPr>
            <w:rFonts w:ascii="Times New Roman" w:eastAsia="Times New Roman" w:hAnsi="Times New Roman" w:cs="David"/>
            <w:sz w:val="24"/>
            <w:szCs w:val="24"/>
            <w:rtl/>
            <w:lang w:eastAsia="he-IL"/>
            <w:rPrChange w:id="29"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0" w:author="Ofir Tal" w:date="2021-02-19T11:15:00Z">
              <w:rPr>
                <w:rFonts w:ascii="Times New Roman" w:eastAsia="Times New Roman" w:hAnsi="Times New Roman" w:cs="David" w:hint="eastAsia"/>
                <w:b/>
                <w:bCs/>
                <w:sz w:val="24"/>
                <w:szCs w:val="24"/>
                <w:rtl/>
                <w:lang w:eastAsia="he-IL"/>
              </w:rPr>
            </w:rPrChange>
          </w:rPr>
          <w:t>כי</w:t>
        </w:r>
        <w:r w:rsidRPr="00D11200">
          <w:rPr>
            <w:rFonts w:ascii="Times New Roman" w:eastAsia="Times New Roman" w:hAnsi="Times New Roman" w:cs="David"/>
            <w:sz w:val="24"/>
            <w:szCs w:val="24"/>
            <w:rtl/>
            <w:lang w:eastAsia="he-IL"/>
            <w:rPrChange w:id="31"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2" w:author="Ofir Tal" w:date="2021-02-19T11:15:00Z">
              <w:rPr>
                <w:rFonts w:ascii="Times New Roman" w:eastAsia="Times New Roman" w:hAnsi="Times New Roman" w:cs="David" w:hint="eastAsia"/>
                <w:b/>
                <w:bCs/>
                <w:sz w:val="24"/>
                <w:szCs w:val="24"/>
                <w:rtl/>
                <w:lang w:eastAsia="he-IL"/>
              </w:rPr>
            </w:rPrChange>
          </w:rPr>
          <w:t>המערער</w:t>
        </w:r>
        <w:r w:rsidRPr="00D11200">
          <w:rPr>
            <w:rFonts w:ascii="Times New Roman" w:eastAsia="Times New Roman" w:hAnsi="Times New Roman" w:cs="David"/>
            <w:sz w:val="24"/>
            <w:szCs w:val="24"/>
            <w:rtl/>
            <w:lang w:eastAsia="he-IL"/>
            <w:rPrChange w:id="33"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4" w:author="Ofir Tal" w:date="2021-02-19T11:15:00Z">
              <w:rPr>
                <w:rFonts w:ascii="Times New Roman" w:eastAsia="Times New Roman" w:hAnsi="Times New Roman" w:cs="David" w:hint="eastAsia"/>
                <w:b/>
                <w:bCs/>
                <w:sz w:val="24"/>
                <w:szCs w:val="24"/>
                <w:rtl/>
                <w:lang w:eastAsia="he-IL"/>
              </w:rPr>
            </w:rPrChange>
          </w:rPr>
          <w:t>הבין</w:t>
        </w:r>
        <w:r w:rsidRPr="00D11200">
          <w:rPr>
            <w:rFonts w:ascii="Times New Roman" w:eastAsia="Times New Roman" w:hAnsi="Times New Roman" w:cs="David"/>
            <w:sz w:val="24"/>
            <w:szCs w:val="24"/>
            <w:rtl/>
            <w:lang w:eastAsia="he-IL"/>
            <w:rPrChange w:id="35"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6" w:author="Ofir Tal" w:date="2021-02-19T11:15:00Z">
              <w:rPr>
                <w:rFonts w:ascii="Times New Roman" w:eastAsia="Times New Roman" w:hAnsi="Times New Roman" w:cs="David" w:hint="eastAsia"/>
                <w:b/>
                <w:bCs/>
                <w:sz w:val="24"/>
                <w:szCs w:val="24"/>
                <w:rtl/>
                <w:lang w:eastAsia="he-IL"/>
              </w:rPr>
            </w:rPrChange>
          </w:rPr>
          <w:t>מהממונה</w:t>
        </w:r>
        <w:r w:rsidRPr="00D11200">
          <w:rPr>
            <w:rFonts w:ascii="Times New Roman" w:eastAsia="Times New Roman" w:hAnsi="Times New Roman" w:cs="David"/>
            <w:sz w:val="24"/>
            <w:szCs w:val="24"/>
            <w:rtl/>
            <w:lang w:eastAsia="he-IL"/>
            <w:rPrChange w:id="37"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8" w:author="Ofir Tal" w:date="2021-02-19T11:15:00Z">
              <w:rPr>
                <w:rFonts w:ascii="Times New Roman" w:eastAsia="Times New Roman" w:hAnsi="Times New Roman" w:cs="David" w:hint="eastAsia"/>
                <w:b/>
                <w:bCs/>
                <w:sz w:val="24"/>
                <w:szCs w:val="24"/>
                <w:rtl/>
                <w:lang w:eastAsia="he-IL"/>
              </w:rPr>
            </w:rPrChange>
          </w:rPr>
          <w:t>כי</w:t>
        </w:r>
        <w:r w:rsidRPr="00D11200">
          <w:rPr>
            <w:rFonts w:ascii="Times New Roman" w:eastAsia="Times New Roman" w:hAnsi="Times New Roman" w:cs="David"/>
            <w:sz w:val="24"/>
            <w:szCs w:val="24"/>
            <w:rtl/>
            <w:lang w:eastAsia="he-IL"/>
            <w:rPrChange w:id="39"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0" w:author="Ofir Tal" w:date="2021-02-19T11:15:00Z">
              <w:rPr>
                <w:rFonts w:ascii="Times New Roman" w:eastAsia="Times New Roman" w:hAnsi="Times New Roman" w:cs="David" w:hint="eastAsia"/>
                <w:b/>
                <w:bCs/>
                <w:sz w:val="24"/>
                <w:szCs w:val="24"/>
                <w:rtl/>
                <w:lang w:eastAsia="he-IL"/>
              </w:rPr>
            </w:rPrChange>
          </w:rPr>
          <w:t>היא</w:t>
        </w:r>
        <w:r w:rsidRPr="00D11200">
          <w:rPr>
            <w:rFonts w:ascii="Times New Roman" w:eastAsia="Times New Roman" w:hAnsi="Times New Roman" w:cs="David"/>
            <w:sz w:val="24"/>
            <w:szCs w:val="24"/>
            <w:rtl/>
            <w:lang w:eastAsia="he-IL"/>
            <w:rPrChange w:id="41"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2" w:author="Ofir Tal" w:date="2021-02-19T11:15:00Z">
              <w:rPr>
                <w:rFonts w:ascii="Times New Roman" w:eastAsia="Times New Roman" w:hAnsi="Times New Roman" w:cs="David" w:hint="eastAsia"/>
                <w:b/>
                <w:bCs/>
                <w:sz w:val="24"/>
                <w:szCs w:val="24"/>
                <w:rtl/>
                <w:lang w:eastAsia="he-IL"/>
              </w:rPr>
            </w:rPrChange>
          </w:rPr>
          <w:t>מסכימה</w:t>
        </w:r>
        <w:r w:rsidRPr="00D11200">
          <w:rPr>
            <w:rFonts w:ascii="Times New Roman" w:eastAsia="Times New Roman" w:hAnsi="Times New Roman" w:cs="David"/>
            <w:sz w:val="24"/>
            <w:szCs w:val="24"/>
            <w:rtl/>
            <w:lang w:eastAsia="he-IL"/>
            <w:rPrChange w:id="43"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4" w:author="Ofir Tal" w:date="2021-02-19T11:15:00Z">
              <w:rPr>
                <w:rFonts w:ascii="Times New Roman" w:eastAsia="Times New Roman" w:hAnsi="Times New Roman" w:cs="David" w:hint="eastAsia"/>
                <w:b/>
                <w:bCs/>
                <w:sz w:val="24"/>
                <w:szCs w:val="24"/>
                <w:rtl/>
                <w:lang w:eastAsia="he-IL"/>
              </w:rPr>
            </w:rPrChange>
          </w:rPr>
          <w:t>עם</w:t>
        </w:r>
        <w:r w:rsidRPr="00D11200">
          <w:rPr>
            <w:rFonts w:ascii="Times New Roman" w:eastAsia="Times New Roman" w:hAnsi="Times New Roman" w:cs="David"/>
            <w:sz w:val="24"/>
            <w:szCs w:val="24"/>
            <w:rtl/>
            <w:lang w:eastAsia="he-IL"/>
            <w:rPrChange w:id="45"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6" w:author="Ofir Tal" w:date="2021-02-19T11:15:00Z">
              <w:rPr>
                <w:rFonts w:ascii="Times New Roman" w:eastAsia="Times New Roman" w:hAnsi="Times New Roman" w:cs="David" w:hint="eastAsia"/>
                <w:b/>
                <w:bCs/>
                <w:sz w:val="24"/>
                <w:szCs w:val="24"/>
                <w:rtl/>
                <w:lang w:eastAsia="he-IL"/>
              </w:rPr>
            </w:rPrChange>
          </w:rPr>
          <w:t>טיעוניו</w:t>
        </w:r>
        <w:r w:rsidRPr="00D11200">
          <w:rPr>
            <w:rFonts w:ascii="Times New Roman" w:eastAsia="Times New Roman" w:hAnsi="Times New Roman" w:cs="David"/>
            <w:sz w:val="24"/>
            <w:szCs w:val="24"/>
            <w:rtl/>
            <w:lang w:eastAsia="he-IL"/>
            <w:rPrChange w:id="47"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8" w:author="Ofir Tal" w:date="2021-02-19T11:15:00Z">
              <w:rPr>
                <w:rFonts w:ascii="Times New Roman" w:eastAsia="Times New Roman" w:hAnsi="Times New Roman" w:cs="David" w:hint="eastAsia"/>
                <w:b/>
                <w:bCs/>
                <w:sz w:val="24"/>
                <w:szCs w:val="24"/>
                <w:rtl/>
                <w:lang w:eastAsia="he-IL"/>
              </w:rPr>
            </w:rPrChange>
          </w:rPr>
          <w:t>אך</w:t>
        </w:r>
        <w:r w:rsidRPr="00D11200">
          <w:rPr>
            <w:rFonts w:ascii="Times New Roman" w:eastAsia="Times New Roman" w:hAnsi="Times New Roman" w:cs="David"/>
            <w:sz w:val="24"/>
            <w:szCs w:val="24"/>
            <w:rtl/>
            <w:lang w:eastAsia="he-IL"/>
            <w:rPrChange w:id="49"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50" w:author="Ofir Tal" w:date="2021-02-19T11:15:00Z">
              <w:rPr>
                <w:rFonts w:ascii="Times New Roman" w:eastAsia="Times New Roman" w:hAnsi="Times New Roman" w:cs="David" w:hint="eastAsia"/>
                <w:b/>
                <w:bCs/>
                <w:sz w:val="24"/>
                <w:szCs w:val="24"/>
                <w:rtl/>
                <w:lang w:eastAsia="he-IL"/>
              </w:rPr>
            </w:rPrChange>
          </w:rPr>
          <w:t>ידיה</w:t>
        </w:r>
        <w:r w:rsidRPr="00D11200">
          <w:rPr>
            <w:rFonts w:ascii="Times New Roman" w:eastAsia="Times New Roman" w:hAnsi="Times New Roman" w:cs="David"/>
            <w:sz w:val="24"/>
            <w:szCs w:val="24"/>
            <w:rtl/>
            <w:lang w:eastAsia="he-IL"/>
            <w:rPrChange w:id="51"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52" w:author="Ofir Tal" w:date="2021-02-19T11:15:00Z">
              <w:rPr>
                <w:rFonts w:ascii="Times New Roman" w:eastAsia="Times New Roman" w:hAnsi="Times New Roman" w:cs="David" w:hint="eastAsia"/>
                <w:b/>
                <w:bCs/>
                <w:sz w:val="24"/>
                <w:szCs w:val="24"/>
                <w:rtl/>
                <w:lang w:eastAsia="he-IL"/>
              </w:rPr>
            </w:rPrChange>
          </w:rPr>
          <w:t>כבולות</w:t>
        </w:r>
        <w:r w:rsidRPr="00D11200">
          <w:rPr>
            <w:rFonts w:ascii="Times New Roman" w:eastAsia="Times New Roman" w:hAnsi="Times New Roman" w:cs="David"/>
            <w:sz w:val="24"/>
            <w:szCs w:val="24"/>
            <w:rtl/>
            <w:lang w:eastAsia="he-IL"/>
            <w:rPrChange w:id="53"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54" w:author="Ofir Tal" w:date="2021-02-19T11:15:00Z">
              <w:rPr>
                <w:rFonts w:ascii="Times New Roman" w:eastAsia="Times New Roman" w:hAnsi="Times New Roman" w:cs="David" w:hint="eastAsia"/>
                <w:b/>
                <w:bCs/>
                <w:sz w:val="24"/>
                <w:szCs w:val="24"/>
                <w:rtl/>
                <w:lang w:eastAsia="he-IL"/>
              </w:rPr>
            </w:rPrChange>
          </w:rPr>
          <w:t>מ</w:t>
        </w:r>
        <w:r w:rsidR="00AA1A89" w:rsidRPr="00AA1A89">
          <w:rPr>
            <w:rFonts w:ascii="Times New Roman" w:eastAsia="Times New Roman" w:hAnsi="Times New Roman" w:cs="David" w:hint="cs"/>
            <w:sz w:val="24"/>
            <w:szCs w:val="24"/>
            <w:rtl/>
            <w:lang w:eastAsia="he-IL"/>
          </w:rPr>
          <w:t xml:space="preserve">ה שמעיד שאכן ההחלטה לא </w:t>
        </w:r>
        <w:proofErr w:type="spellStart"/>
        <w:r w:rsidR="00AA1A89" w:rsidRPr="00AA1A89">
          <w:rPr>
            <w:rFonts w:ascii="Times New Roman" w:eastAsia="Times New Roman" w:hAnsi="Times New Roman" w:cs="David" w:hint="cs"/>
            <w:sz w:val="24"/>
            <w:szCs w:val="24"/>
            <w:rtl/>
            <w:lang w:eastAsia="he-IL"/>
          </w:rPr>
          <w:t>היתה</w:t>
        </w:r>
        <w:proofErr w:type="spellEnd"/>
        <w:r w:rsidR="00AA1A89" w:rsidRPr="00AA1A89">
          <w:rPr>
            <w:rFonts w:ascii="Times New Roman" w:eastAsia="Times New Roman" w:hAnsi="Times New Roman" w:cs="David" w:hint="cs"/>
            <w:sz w:val="24"/>
            <w:szCs w:val="24"/>
            <w:rtl/>
            <w:lang w:eastAsia="he-IL"/>
          </w:rPr>
          <w:t xml:space="preserve"> ביד</w:t>
        </w:r>
      </w:ins>
      <w:ins w:id="55" w:author="Ofir Tal" w:date="2021-02-19T11:16:00Z">
        <w:r w:rsidR="00AA1A89">
          <w:rPr>
            <w:rFonts w:ascii="Times New Roman" w:eastAsia="Times New Roman" w:hAnsi="Times New Roman" w:cs="David" w:hint="cs"/>
            <w:sz w:val="24"/>
            <w:szCs w:val="24"/>
            <w:rtl/>
            <w:lang w:eastAsia="he-IL"/>
          </w:rPr>
          <w:t xml:space="preserve">י הממונה על </w:t>
        </w:r>
        <w:proofErr w:type="spellStart"/>
        <w:r w:rsidR="00AA1A89">
          <w:rPr>
            <w:rFonts w:ascii="Times New Roman" w:eastAsia="Times New Roman" w:hAnsi="Times New Roman" w:cs="David" w:hint="cs"/>
            <w:sz w:val="24"/>
            <w:szCs w:val="24"/>
            <w:rtl/>
            <w:lang w:eastAsia="he-IL"/>
          </w:rPr>
          <w:t>הגימלאות</w:t>
        </w:r>
        <w:proofErr w:type="spellEnd"/>
        <w:r w:rsidR="00AA1A89">
          <w:rPr>
            <w:rFonts w:ascii="Times New Roman" w:eastAsia="Times New Roman" w:hAnsi="Times New Roman" w:cs="David" w:hint="cs"/>
            <w:sz w:val="24"/>
            <w:szCs w:val="24"/>
            <w:rtl/>
            <w:lang w:eastAsia="he-IL"/>
          </w:rPr>
          <w:t>, אלא בידי נציבות שירות המדינה</w:t>
        </w:r>
      </w:ins>
      <w:r w:rsidRPr="00D11200">
        <w:rPr>
          <w:rFonts w:ascii="Times New Roman" w:eastAsia="Times New Roman" w:hAnsi="Times New Roman" w:cs="David" w:hint="cs"/>
          <w:sz w:val="24"/>
          <w:szCs w:val="24"/>
          <w:rtl/>
          <w:lang w:eastAsia="he-IL"/>
        </w:rPr>
        <w:t xml:space="preserve">; </w:t>
      </w:r>
    </w:p>
    <w:p w:rsidR="00E24065" w:rsidRPr="00D11200" w:rsidRDefault="002B2049"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היא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שענתה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בפועל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טענותיו</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ביחס</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לחישוב</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והנ</w:t>
      </w:r>
      <w:r w:rsidR="00E24065" w:rsidRPr="00E24065">
        <w:rPr>
          <w:rFonts w:ascii="Times New Roman" w:eastAsia="Times New Roman" w:hAnsi="Times New Roman" w:cs="David" w:hint="cs"/>
          <w:b/>
          <w:bCs/>
          <w:sz w:val="24"/>
          <w:szCs w:val="24"/>
          <w:rtl/>
          <w:lang w:eastAsia="he-IL"/>
        </w:rPr>
        <w:t xml:space="preserve">ציבות היא שהתכתבה עם המערער בפועל </w:t>
      </w:r>
      <w:r>
        <w:rPr>
          <w:rFonts w:ascii="Times New Roman" w:eastAsia="Times New Roman" w:hAnsi="Times New Roman" w:cs="David" w:hint="cs"/>
          <w:b/>
          <w:bCs/>
          <w:sz w:val="24"/>
          <w:szCs w:val="24"/>
          <w:rtl/>
          <w:lang w:eastAsia="he-IL"/>
        </w:rPr>
        <w:t>בעניין זה,</w:t>
      </w:r>
      <w:r w:rsidR="00E24065" w:rsidRPr="00E24065">
        <w:rPr>
          <w:rFonts w:ascii="Times New Roman" w:eastAsia="Times New Roman" w:hAnsi="Times New Roman" w:cs="David" w:hint="cs"/>
          <w:b/>
          <w:bCs/>
          <w:sz w:val="24"/>
          <w:szCs w:val="24"/>
          <w:rtl/>
          <w:lang w:eastAsia="he-IL"/>
        </w:rPr>
        <w:t xml:space="preserve"> ולא </w:t>
      </w:r>
      <w:proofErr w:type="spellStart"/>
      <w:r w:rsidR="00E24065" w:rsidRPr="00E24065">
        <w:rPr>
          <w:rFonts w:ascii="Times New Roman" w:eastAsia="Times New Roman" w:hAnsi="Times New Roman" w:cs="David" w:hint="cs"/>
          <w:b/>
          <w:bCs/>
          <w:sz w:val="24"/>
          <w:szCs w:val="24"/>
          <w:rtl/>
          <w:lang w:eastAsia="he-IL"/>
        </w:rPr>
        <w:t>מינהלת</w:t>
      </w:r>
      <w:proofErr w:type="spellEnd"/>
      <w:r w:rsidR="00E24065" w:rsidRPr="00E24065">
        <w:rPr>
          <w:rFonts w:ascii="Times New Roman" w:eastAsia="Times New Roman" w:hAnsi="Times New Roman" w:cs="David" w:hint="cs"/>
          <w:b/>
          <w:bCs/>
          <w:sz w:val="24"/>
          <w:szCs w:val="24"/>
          <w:rtl/>
          <w:lang w:eastAsia="he-IL"/>
        </w:rPr>
        <w:t xml:space="preserve"> </w:t>
      </w:r>
      <w:proofErr w:type="spellStart"/>
      <w:r w:rsidR="00E24065" w:rsidRPr="00E24065">
        <w:rPr>
          <w:rFonts w:ascii="Times New Roman" w:eastAsia="Times New Roman" w:hAnsi="Times New Roman" w:cs="David" w:hint="cs"/>
          <w:b/>
          <w:bCs/>
          <w:sz w:val="24"/>
          <w:szCs w:val="24"/>
          <w:rtl/>
          <w:lang w:eastAsia="he-IL"/>
        </w:rPr>
        <w:t>גימלאות</w:t>
      </w:r>
      <w:proofErr w:type="spellEnd"/>
      <w:r w:rsidR="00E24065" w:rsidRPr="00D11200">
        <w:rPr>
          <w:rFonts w:ascii="Times New Roman" w:eastAsia="Times New Roman" w:hAnsi="Times New Roman" w:cs="David"/>
          <w:b/>
          <w:bCs/>
          <w:sz w:val="24"/>
          <w:szCs w:val="24"/>
          <w:rtl/>
          <w:lang w:eastAsia="he-IL"/>
        </w:rPr>
        <w:t xml:space="preserve">. </w:t>
      </w:r>
    </w:p>
    <w:p w:rsidR="00D9416D" w:rsidDel="00AA1A89" w:rsidRDefault="00F01FF0" w:rsidP="00E20FFB">
      <w:pPr>
        <w:tabs>
          <w:tab w:val="left" w:pos="566"/>
        </w:tabs>
        <w:spacing w:after="200" w:line="240" w:lineRule="auto"/>
        <w:ind w:left="566"/>
        <w:jc w:val="both"/>
        <w:rPr>
          <w:del w:id="56" w:author="Ofir Tal" w:date="2021-02-19T11:16:00Z"/>
          <w:rFonts w:ascii="Times New Roman" w:eastAsia="Times New Roman" w:hAnsi="Times New Roman" w:cs="David"/>
          <w:sz w:val="24"/>
          <w:szCs w:val="24"/>
          <w:highlight w:val="green"/>
          <w:rtl/>
          <w:lang w:eastAsia="he-IL"/>
        </w:rPr>
      </w:pPr>
      <w:del w:id="57" w:author="Ofir Tal" w:date="2021-02-17T18:05:00Z">
        <w:r w:rsidRPr="008B7788" w:rsidDel="008B7788">
          <w:rPr>
            <w:rFonts w:ascii="Times New Roman" w:eastAsia="Times New Roman" w:hAnsi="Times New Roman" w:cs="David"/>
            <w:sz w:val="24"/>
            <w:szCs w:val="24"/>
            <w:rtl/>
            <w:lang w:eastAsia="he-IL"/>
            <w:rPrChange w:id="58" w:author="Ofir Tal" w:date="2021-02-17T18:03:00Z">
              <w:rPr>
                <w:rtl/>
                <w:lang w:eastAsia="he-IL"/>
              </w:rPr>
            </w:rPrChange>
          </w:rPr>
          <w:delText xml:space="preserve">.  </w:delText>
        </w:r>
      </w:del>
      <w:del w:id="59" w:author="Ofir Tal" w:date="2021-02-19T11:16:00Z">
        <w:r w:rsidR="00E20FFB" w:rsidDel="00AA1A89">
          <w:rPr>
            <w:rFonts w:ascii="Times New Roman" w:eastAsia="Times New Roman" w:hAnsi="Times New Roman" w:cs="David" w:hint="cs"/>
            <w:sz w:val="24"/>
            <w:szCs w:val="24"/>
            <w:highlight w:val="green"/>
            <w:rtl/>
            <w:lang w:eastAsia="he-IL"/>
          </w:rPr>
          <w:delText xml:space="preserve">לדעתי חשוב לכלול במקום כלשהו במסמך את המסרים </w:delText>
        </w:r>
        <w:r w:rsidDel="00AA1A89">
          <w:rPr>
            <w:rFonts w:ascii="Times New Roman" w:eastAsia="Times New Roman" w:hAnsi="Times New Roman" w:cs="David" w:hint="cs"/>
            <w:sz w:val="24"/>
            <w:szCs w:val="24"/>
            <w:highlight w:val="green"/>
            <w:rtl/>
            <w:lang w:eastAsia="he-IL"/>
          </w:rPr>
          <w:delText xml:space="preserve">שבקטעים </w:delText>
        </w:r>
        <w:r w:rsidR="009E4CA0" w:rsidDel="00AA1A89">
          <w:rPr>
            <w:rFonts w:ascii="Times New Roman" w:eastAsia="Times New Roman" w:hAnsi="Times New Roman" w:cs="David" w:hint="cs"/>
            <w:sz w:val="24"/>
            <w:szCs w:val="24"/>
            <w:highlight w:val="green"/>
            <w:rtl/>
            <w:lang w:eastAsia="he-IL"/>
          </w:rPr>
          <w:delText xml:space="preserve">הנ"ל </w:delText>
        </w:r>
        <w:r w:rsidDel="00AA1A89">
          <w:rPr>
            <w:rFonts w:ascii="Times New Roman" w:eastAsia="Times New Roman" w:hAnsi="Times New Roman" w:cs="David" w:hint="cs"/>
            <w:sz w:val="24"/>
            <w:szCs w:val="24"/>
            <w:highlight w:val="green"/>
            <w:rtl/>
            <w:lang w:eastAsia="he-IL"/>
          </w:rPr>
          <w:delText xml:space="preserve">שמחקת </w:delText>
        </w:r>
        <w:r w:rsidR="00EA4661" w:rsidDel="00AA1A89">
          <w:rPr>
            <w:rFonts w:ascii="Times New Roman" w:eastAsia="Times New Roman" w:hAnsi="Times New Roman" w:cs="David" w:hint="cs"/>
            <w:sz w:val="24"/>
            <w:szCs w:val="24"/>
            <w:highlight w:val="green"/>
            <w:rtl/>
            <w:lang w:eastAsia="he-IL"/>
          </w:rPr>
          <w:delText>(</w:delText>
        </w:r>
        <w:r w:rsidR="004B6DDC" w:rsidDel="00AA1A89">
          <w:rPr>
            <w:rFonts w:ascii="Times New Roman" w:eastAsia="Times New Roman" w:hAnsi="Times New Roman" w:cs="David" w:hint="cs"/>
            <w:sz w:val="24"/>
            <w:szCs w:val="24"/>
            <w:highlight w:val="green"/>
            <w:rtl/>
            <w:lang w:eastAsia="he-IL"/>
          </w:rPr>
          <w:delText>לא צריך דוקא כאן. אפשר לשלבם במקומות אחרים</w:delText>
        </w:r>
        <w:r w:rsidR="00E20FFB" w:rsidDel="00AA1A89">
          <w:rPr>
            <w:rFonts w:ascii="Times New Roman" w:eastAsia="Times New Roman" w:hAnsi="Times New Roman" w:cs="David" w:hint="cs"/>
            <w:sz w:val="24"/>
            <w:szCs w:val="24"/>
            <w:highlight w:val="green"/>
            <w:rtl/>
            <w:lang w:eastAsia="he-IL"/>
          </w:rPr>
          <w:delText>)</w:delText>
        </w:r>
        <w:r w:rsidR="00D84166" w:rsidDel="00AA1A89">
          <w:rPr>
            <w:rFonts w:ascii="Times New Roman" w:eastAsia="Times New Roman" w:hAnsi="Times New Roman" w:cs="David" w:hint="cs"/>
            <w:sz w:val="24"/>
            <w:szCs w:val="24"/>
            <w:highlight w:val="green"/>
            <w:rtl/>
            <w:lang w:eastAsia="he-IL"/>
          </w:rPr>
          <w:delText xml:space="preserve"> לרבות:</w:delText>
        </w:r>
      </w:del>
    </w:p>
    <w:p w:rsidR="00BF5FF1" w:rsidRPr="00BF5FF1" w:rsidDel="00AA1A89" w:rsidRDefault="00F01FF0" w:rsidP="006913DD">
      <w:pPr>
        <w:pStyle w:val="a3"/>
        <w:numPr>
          <w:ilvl w:val="0"/>
          <w:numId w:val="7"/>
        </w:numPr>
        <w:tabs>
          <w:tab w:val="left" w:pos="809"/>
        </w:tabs>
        <w:spacing w:after="0" w:line="240" w:lineRule="auto"/>
        <w:jc w:val="both"/>
        <w:rPr>
          <w:del w:id="60" w:author="Ofir Tal" w:date="2021-02-19T11:16:00Z"/>
          <w:rFonts w:ascii="Times New Roman" w:eastAsia="Times New Roman" w:hAnsi="Times New Roman" w:cs="David"/>
          <w:sz w:val="24"/>
          <w:szCs w:val="24"/>
          <w:highlight w:val="green"/>
          <w:rtl/>
          <w:lang w:eastAsia="he-IL"/>
        </w:rPr>
      </w:pPr>
      <w:del w:id="61" w:author="Ofir Tal" w:date="2021-02-19T11:16:00Z">
        <w:r w:rsidRPr="00D84166" w:rsidDel="00AA1A89">
          <w:rPr>
            <w:rFonts w:ascii="Times New Roman" w:eastAsia="Times New Roman" w:hAnsi="Times New Roman" w:cs="David" w:hint="cs"/>
            <w:b/>
            <w:bCs/>
            <w:sz w:val="24"/>
            <w:szCs w:val="24"/>
            <w:highlight w:val="green"/>
            <w:rtl/>
            <w:lang w:eastAsia="he-IL"/>
          </w:rPr>
          <w:delText>הממונה הסכימה עם טיעוניי</w:delText>
        </w:r>
        <w:r w:rsidRPr="00BF5FF1" w:rsidDel="00AA1A89">
          <w:rPr>
            <w:rFonts w:ascii="Times New Roman" w:eastAsia="Times New Roman" w:hAnsi="Times New Roman" w:cs="David" w:hint="cs"/>
            <w:sz w:val="24"/>
            <w:szCs w:val="24"/>
            <w:highlight w:val="green"/>
            <w:rtl/>
            <w:lang w:eastAsia="he-IL"/>
          </w:rPr>
          <w:delText xml:space="preserve"> </w:delText>
        </w:r>
        <w:r w:rsidR="00BF5FF1" w:rsidDel="00AA1A89">
          <w:rPr>
            <w:rFonts w:ascii="Times New Roman" w:eastAsia="Times New Roman" w:hAnsi="Times New Roman" w:cs="David" w:hint="cs"/>
            <w:sz w:val="24"/>
            <w:szCs w:val="24"/>
            <w:highlight w:val="green"/>
            <w:rtl/>
            <w:lang w:eastAsia="he-IL"/>
          </w:rPr>
          <w:delText xml:space="preserve"> </w:delText>
        </w:r>
        <w:r w:rsidRPr="00BF5FF1" w:rsidDel="00AA1A89">
          <w:rPr>
            <w:rFonts w:ascii="Times New Roman" w:eastAsia="Times New Roman" w:hAnsi="Times New Roman" w:cs="David" w:hint="cs"/>
            <w:sz w:val="24"/>
            <w:szCs w:val="24"/>
            <w:highlight w:val="green"/>
            <w:rtl/>
            <w:lang w:eastAsia="he-IL"/>
          </w:rPr>
          <w:delText>(</w:delText>
        </w:r>
        <w:r w:rsidR="00E20FFB" w:rsidDel="00AA1A89">
          <w:rPr>
            <w:rFonts w:ascii="Times New Roman" w:eastAsia="Times New Roman" w:hAnsi="Times New Roman" w:cs="David" w:hint="cs"/>
            <w:sz w:val="24"/>
            <w:szCs w:val="24"/>
            <w:highlight w:val="green"/>
            <w:rtl/>
            <w:lang w:eastAsia="he-IL"/>
          </w:rPr>
          <w:delText xml:space="preserve"> </w:delText>
        </w:r>
        <w:r w:rsidRPr="00BF5FF1" w:rsidDel="00AA1A89">
          <w:rPr>
            <w:rFonts w:ascii="Times New Roman" w:eastAsia="Times New Roman" w:hAnsi="Times New Roman" w:cs="David" w:hint="cs"/>
            <w:sz w:val="24"/>
            <w:szCs w:val="24"/>
            <w:highlight w:val="green"/>
            <w:rtl/>
            <w:lang w:eastAsia="he-IL"/>
          </w:rPr>
          <w:delText>מחזק את הטיעון שהנש"מ קבע הכל שהרי אילו ההחלטה היתה של הממונה האישור היה שונה ותואם לדרישות שלי</w:delText>
        </w:r>
        <w:r w:rsidR="00E20FFB" w:rsidDel="00AA1A89">
          <w:rPr>
            <w:rFonts w:ascii="Times New Roman" w:eastAsia="Times New Roman" w:hAnsi="Times New Roman" w:cs="David" w:hint="cs"/>
            <w:sz w:val="24"/>
            <w:szCs w:val="24"/>
            <w:highlight w:val="green"/>
            <w:rtl/>
            <w:lang w:eastAsia="he-IL"/>
          </w:rPr>
          <w:delText xml:space="preserve">- </w:delText>
        </w:r>
        <w:r w:rsidR="006913DD" w:rsidDel="00AA1A89">
          <w:rPr>
            <w:rFonts w:ascii="Times New Roman" w:eastAsia="Times New Roman" w:hAnsi="Times New Roman" w:cs="David" w:hint="cs"/>
            <w:sz w:val="24"/>
            <w:szCs w:val="24"/>
            <w:highlight w:val="green"/>
            <w:rtl/>
            <w:lang w:eastAsia="he-IL"/>
          </w:rPr>
          <w:delText xml:space="preserve">ובמקביל </w:delText>
        </w:r>
        <w:r w:rsidR="00E20FFB" w:rsidDel="00AA1A89">
          <w:rPr>
            <w:rFonts w:ascii="Times New Roman" w:eastAsia="Times New Roman" w:hAnsi="Times New Roman" w:cs="David" w:hint="cs"/>
            <w:sz w:val="24"/>
            <w:szCs w:val="24"/>
            <w:highlight w:val="green"/>
            <w:rtl/>
            <w:lang w:eastAsia="he-IL"/>
          </w:rPr>
          <w:delText>מחזק</w:delText>
        </w:r>
        <w:r w:rsidR="006913DD" w:rsidDel="00AA1A89">
          <w:rPr>
            <w:rFonts w:ascii="Times New Roman" w:eastAsia="Times New Roman" w:hAnsi="Times New Roman" w:cs="David" w:hint="cs"/>
            <w:sz w:val="24"/>
            <w:szCs w:val="24"/>
            <w:highlight w:val="green"/>
            <w:rtl/>
            <w:lang w:eastAsia="he-IL"/>
          </w:rPr>
          <w:delText xml:space="preserve"> את צדקת טיעוניי בתביעה</w:delText>
        </w:r>
        <w:r w:rsidRPr="00BF5FF1" w:rsidDel="00AA1A89">
          <w:rPr>
            <w:rFonts w:ascii="Times New Roman" w:eastAsia="Times New Roman" w:hAnsi="Times New Roman" w:cs="David" w:hint="cs"/>
            <w:sz w:val="24"/>
            <w:szCs w:val="24"/>
            <w:highlight w:val="green"/>
            <w:rtl/>
            <w:lang w:eastAsia="he-IL"/>
          </w:rPr>
          <w:delText xml:space="preserve">) </w:delText>
        </w:r>
      </w:del>
    </w:p>
    <w:p w:rsidR="00D9416D" w:rsidRPr="00BF5FF1" w:rsidDel="00AA1A89" w:rsidRDefault="00D9416D" w:rsidP="00BF5FF1">
      <w:pPr>
        <w:pStyle w:val="a3"/>
        <w:tabs>
          <w:tab w:val="left" w:pos="809"/>
        </w:tabs>
        <w:spacing w:after="0" w:line="240" w:lineRule="auto"/>
        <w:ind w:left="987"/>
        <w:jc w:val="both"/>
        <w:rPr>
          <w:del w:id="62" w:author="Ofir Tal" w:date="2021-02-19T11:16:00Z"/>
          <w:rFonts w:ascii="Times New Roman" w:eastAsia="Times New Roman" w:hAnsi="Times New Roman" w:cs="David"/>
          <w:sz w:val="4"/>
          <w:szCs w:val="4"/>
          <w:highlight w:val="green"/>
          <w:rtl/>
          <w:lang w:eastAsia="he-IL"/>
        </w:rPr>
      </w:pPr>
    </w:p>
    <w:p w:rsidR="00D9416D" w:rsidDel="00AA1A89" w:rsidRDefault="00F01FF0" w:rsidP="00E20FFB">
      <w:pPr>
        <w:tabs>
          <w:tab w:val="left" w:pos="667"/>
        </w:tabs>
        <w:spacing w:after="0" w:line="240" w:lineRule="auto"/>
        <w:ind w:left="950" w:hanging="383"/>
        <w:jc w:val="both"/>
        <w:rPr>
          <w:del w:id="63" w:author="Ofir Tal" w:date="2021-02-19T11:16:00Z"/>
          <w:rFonts w:ascii="Times New Roman" w:eastAsia="Times New Roman" w:hAnsi="Times New Roman" w:cs="David"/>
          <w:sz w:val="24"/>
          <w:szCs w:val="24"/>
          <w:rtl/>
          <w:lang w:eastAsia="he-IL"/>
        </w:rPr>
      </w:pPr>
      <w:del w:id="64" w:author="Ofir Tal" w:date="2021-02-19T11:16:00Z">
        <w:r w:rsidRPr="00D9416D" w:rsidDel="00AA1A89">
          <w:rPr>
            <w:rFonts w:ascii="Times New Roman" w:eastAsia="Times New Roman" w:hAnsi="Times New Roman" w:cs="David" w:hint="cs"/>
            <w:b/>
            <w:bCs/>
            <w:sz w:val="24"/>
            <w:szCs w:val="24"/>
            <w:highlight w:val="green"/>
            <w:rtl/>
            <w:lang w:eastAsia="he-IL"/>
          </w:rPr>
          <w:delText xml:space="preserve"> (2)</w:delText>
        </w:r>
        <w:r w:rsidDel="00AA1A89">
          <w:rPr>
            <w:rFonts w:ascii="Times New Roman" w:eastAsia="Times New Roman" w:hAnsi="Times New Roman" w:cs="David" w:hint="cs"/>
            <w:sz w:val="24"/>
            <w:szCs w:val="24"/>
            <w:highlight w:val="green"/>
            <w:rtl/>
            <w:lang w:eastAsia="he-IL"/>
          </w:rPr>
          <w:delText xml:space="preserve"> היא ביטלה בדבריה את האמור בסעיף 6 למכתבה (ערעור ב60 יום) שעליו הסתמך גם פסה"ד קמא וגם הפרקליטות בהשלמת הטיעון?)</w:delText>
        </w:r>
        <w:r w:rsidR="009E4CA0" w:rsidDel="00AA1A89">
          <w:rPr>
            <w:rFonts w:ascii="Times New Roman" w:eastAsia="Times New Roman" w:hAnsi="Times New Roman" w:cs="David" w:hint="cs"/>
            <w:sz w:val="24"/>
            <w:szCs w:val="24"/>
            <w:rtl/>
            <w:lang w:eastAsia="he-IL"/>
          </w:rPr>
          <w:delText xml:space="preserve"> </w:delText>
        </w:r>
      </w:del>
      <w:ins w:id="65" w:author="Ofir Tal" w:date="2021-02-19T11:16:00Z">
        <w:r w:rsidR="00AA1A89" w:rsidRPr="00AA1A89">
          <w:rPr>
            <w:rFonts w:ascii="Times New Roman" w:eastAsia="Times New Roman" w:hAnsi="Times New Roman" w:cs="David" w:hint="eastAsia"/>
            <w:sz w:val="24"/>
            <w:szCs w:val="24"/>
            <w:highlight w:val="yellow"/>
            <w:rtl/>
            <w:lang w:eastAsia="he-IL"/>
            <w:rPrChange w:id="66" w:author="Ofir Tal" w:date="2021-02-19T11:17:00Z">
              <w:rPr>
                <w:rFonts w:ascii="Times New Roman" w:eastAsia="Times New Roman" w:hAnsi="Times New Roman" w:cs="David" w:hint="eastAsia"/>
                <w:sz w:val="24"/>
                <w:szCs w:val="24"/>
                <w:rtl/>
                <w:lang w:eastAsia="he-IL"/>
              </w:rPr>
            </w:rPrChange>
          </w:rPr>
          <w:t>מאוד</w:t>
        </w:r>
        <w:r w:rsidR="00AA1A89" w:rsidRPr="00AA1A89">
          <w:rPr>
            <w:rFonts w:ascii="Times New Roman" w:eastAsia="Times New Roman" w:hAnsi="Times New Roman" w:cs="David"/>
            <w:sz w:val="24"/>
            <w:szCs w:val="24"/>
            <w:highlight w:val="yellow"/>
            <w:rtl/>
            <w:lang w:eastAsia="he-IL"/>
            <w:rPrChange w:id="67"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68" w:author="Ofir Tal" w:date="2021-02-19T11:17:00Z">
              <w:rPr>
                <w:rFonts w:ascii="Times New Roman" w:eastAsia="Times New Roman" w:hAnsi="Times New Roman" w:cs="David" w:hint="eastAsia"/>
                <w:sz w:val="24"/>
                <w:szCs w:val="24"/>
                <w:rtl/>
                <w:lang w:eastAsia="he-IL"/>
              </w:rPr>
            </w:rPrChange>
          </w:rPr>
          <w:t>בעייתי</w:t>
        </w:r>
        <w:r w:rsidR="00AA1A89" w:rsidRPr="00AA1A89">
          <w:rPr>
            <w:rFonts w:ascii="Times New Roman" w:eastAsia="Times New Roman" w:hAnsi="Times New Roman" w:cs="David"/>
            <w:sz w:val="24"/>
            <w:szCs w:val="24"/>
            <w:highlight w:val="yellow"/>
            <w:rtl/>
            <w:lang w:eastAsia="he-IL"/>
            <w:rPrChange w:id="69"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0" w:author="Ofir Tal" w:date="2021-02-19T11:17:00Z">
              <w:rPr>
                <w:rFonts w:ascii="Times New Roman" w:eastAsia="Times New Roman" w:hAnsi="Times New Roman" w:cs="David" w:hint="eastAsia"/>
                <w:sz w:val="24"/>
                <w:szCs w:val="24"/>
                <w:rtl/>
                <w:lang w:eastAsia="he-IL"/>
              </w:rPr>
            </w:rPrChange>
          </w:rPr>
          <w:t>להוסיף</w:t>
        </w:r>
        <w:r w:rsidR="00AA1A89" w:rsidRPr="00AA1A89">
          <w:rPr>
            <w:rFonts w:ascii="Times New Roman" w:eastAsia="Times New Roman" w:hAnsi="Times New Roman" w:cs="David"/>
            <w:sz w:val="24"/>
            <w:szCs w:val="24"/>
            <w:highlight w:val="yellow"/>
            <w:rtl/>
            <w:lang w:eastAsia="he-IL"/>
            <w:rPrChange w:id="71"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2" w:author="Ofir Tal" w:date="2021-02-19T11:17:00Z">
              <w:rPr>
                <w:rFonts w:ascii="Times New Roman" w:eastAsia="Times New Roman" w:hAnsi="Times New Roman" w:cs="David" w:hint="eastAsia"/>
                <w:sz w:val="24"/>
                <w:szCs w:val="24"/>
                <w:rtl/>
                <w:lang w:eastAsia="he-IL"/>
              </w:rPr>
            </w:rPrChange>
          </w:rPr>
          <w:t>את</w:t>
        </w:r>
        <w:r w:rsidR="00AA1A89" w:rsidRPr="00AA1A89">
          <w:rPr>
            <w:rFonts w:ascii="Times New Roman" w:eastAsia="Times New Roman" w:hAnsi="Times New Roman" w:cs="David"/>
            <w:sz w:val="24"/>
            <w:szCs w:val="24"/>
            <w:highlight w:val="yellow"/>
            <w:rtl/>
            <w:lang w:eastAsia="he-IL"/>
            <w:rPrChange w:id="73"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4" w:author="Ofir Tal" w:date="2021-02-19T11:17:00Z">
              <w:rPr>
                <w:rFonts w:ascii="Times New Roman" w:eastAsia="Times New Roman" w:hAnsi="Times New Roman" w:cs="David" w:hint="eastAsia"/>
                <w:sz w:val="24"/>
                <w:szCs w:val="24"/>
                <w:rtl/>
                <w:lang w:eastAsia="he-IL"/>
              </w:rPr>
            </w:rPrChange>
          </w:rPr>
          <w:t>זה</w:t>
        </w:r>
        <w:r w:rsidR="00AA1A89" w:rsidRPr="00AA1A89">
          <w:rPr>
            <w:rFonts w:ascii="Times New Roman" w:eastAsia="Times New Roman" w:hAnsi="Times New Roman" w:cs="David"/>
            <w:sz w:val="24"/>
            <w:szCs w:val="24"/>
            <w:highlight w:val="yellow"/>
            <w:rtl/>
            <w:lang w:eastAsia="he-IL"/>
            <w:rPrChange w:id="75"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6" w:author="Ofir Tal" w:date="2021-02-19T11:17:00Z">
              <w:rPr>
                <w:rFonts w:ascii="Times New Roman" w:eastAsia="Times New Roman" w:hAnsi="Times New Roman" w:cs="David" w:hint="eastAsia"/>
                <w:sz w:val="24"/>
                <w:szCs w:val="24"/>
                <w:rtl/>
                <w:lang w:eastAsia="he-IL"/>
              </w:rPr>
            </w:rPrChange>
          </w:rPr>
          <w:t>כרגע</w:t>
        </w:r>
        <w:r w:rsidR="00AA1A89" w:rsidRPr="00AA1A89">
          <w:rPr>
            <w:rFonts w:ascii="Times New Roman" w:eastAsia="Times New Roman" w:hAnsi="Times New Roman" w:cs="David"/>
            <w:sz w:val="24"/>
            <w:szCs w:val="24"/>
            <w:highlight w:val="yellow"/>
            <w:rtl/>
            <w:lang w:eastAsia="he-IL"/>
            <w:rPrChange w:id="77"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8" w:author="Ofir Tal" w:date="2021-02-19T11:17:00Z">
              <w:rPr>
                <w:rFonts w:ascii="Times New Roman" w:eastAsia="Times New Roman" w:hAnsi="Times New Roman" w:cs="David" w:hint="eastAsia"/>
                <w:sz w:val="24"/>
                <w:szCs w:val="24"/>
                <w:rtl/>
                <w:lang w:eastAsia="he-IL"/>
              </w:rPr>
            </w:rPrChange>
          </w:rPr>
          <w:t>אבל</w:t>
        </w:r>
        <w:r w:rsidR="00AA1A89" w:rsidRPr="00AA1A89">
          <w:rPr>
            <w:rFonts w:ascii="Times New Roman" w:eastAsia="Times New Roman" w:hAnsi="Times New Roman" w:cs="David"/>
            <w:sz w:val="24"/>
            <w:szCs w:val="24"/>
            <w:highlight w:val="yellow"/>
            <w:rtl/>
            <w:lang w:eastAsia="he-IL"/>
            <w:rPrChange w:id="79"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80" w:author="Ofir Tal" w:date="2021-02-19T11:17:00Z">
              <w:rPr>
                <w:rFonts w:ascii="Times New Roman" w:eastAsia="Times New Roman" w:hAnsi="Times New Roman" w:cs="David" w:hint="eastAsia"/>
                <w:sz w:val="24"/>
                <w:szCs w:val="24"/>
                <w:rtl/>
                <w:lang w:eastAsia="he-IL"/>
              </w:rPr>
            </w:rPrChange>
          </w:rPr>
          <w:t>כתבתי</w:t>
        </w:r>
        <w:r w:rsidR="00AA1A89" w:rsidRPr="00AA1A89">
          <w:rPr>
            <w:rFonts w:ascii="Times New Roman" w:eastAsia="Times New Roman" w:hAnsi="Times New Roman" w:cs="David"/>
            <w:sz w:val="24"/>
            <w:szCs w:val="24"/>
            <w:highlight w:val="yellow"/>
            <w:rtl/>
            <w:lang w:eastAsia="he-IL"/>
            <w:rPrChange w:id="81"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82" w:author="Ofir Tal" w:date="2021-02-19T11:17:00Z">
              <w:rPr>
                <w:rFonts w:ascii="Times New Roman" w:eastAsia="Times New Roman" w:hAnsi="Times New Roman" w:cs="David" w:hint="eastAsia"/>
                <w:sz w:val="24"/>
                <w:szCs w:val="24"/>
                <w:rtl/>
                <w:lang w:eastAsia="he-IL"/>
              </w:rPr>
            </w:rPrChange>
          </w:rPr>
          <w:t>פיסקה</w:t>
        </w:r>
        <w:r w:rsidR="00AA1A89" w:rsidRPr="00AA1A89">
          <w:rPr>
            <w:rFonts w:ascii="Times New Roman" w:eastAsia="Times New Roman" w:hAnsi="Times New Roman" w:cs="David"/>
            <w:sz w:val="24"/>
            <w:szCs w:val="24"/>
            <w:highlight w:val="yellow"/>
            <w:rtl/>
            <w:lang w:eastAsia="he-IL"/>
            <w:rPrChange w:id="83"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84" w:author="Ofir Tal" w:date="2021-02-19T11:17:00Z">
              <w:rPr>
                <w:rFonts w:ascii="Times New Roman" w:eastAsia="Times New Roman" w:hAnsi="Times New Roman" w:cs="David" w:hint="eastAsia"/>
                <w:sz w:val="24"/>
                <w:szCs w:val="24"/>
                <w:rtl/>
                <w:lang w:eastAsia="he-IL"/>
              </w:rPr>
            </w:rPrChange>
          </w:rPr>
          <w:t>בנושא</w:t>
        </w:r>
      </w:ins>
    </w:p>
    <w:p w:rsidR="00BF5FF1" w:rsidRPr="00BF5FF1" w:rsidDel="00AA1A89" w:rsidRDefault="00BF5FF1" w:rsidP="00BF5FF1">
      <w:pPr>
        <w:tabs>
          <w:tab w:val="left" w:pos="667"/>
        </w:tabs>
        <w:spacing w:after="0" w:line="240" w:lineRule="auto"/>
        <w:ind w:left="950" w:hanging="383"/>
        <w:jc w:val="both"/>
        <w:rPr>
          <w:del w:id="85" w:author="Ofir Tal" w:date="2021-02-19T11:16:00Z"/>
          <w:rFonts w:ascii="Times New Roman" w:eastAsia="Times New Roman" w:hAnsi="Times New Roman" w:cs="David"/>
          <w:sz w:val="6"/>
          <w:szCs w:val="6"/>
          <w:rtl/>
          <w:lang w:eastAsia="he-IL"/>
        </w:rPr>
      </w:pPr>
    </w:p>
    <w:p w:rsidR="006913DD" w:rsidRPr="006913DD" w:rsidDel="00AA1A89" w:rsidRDefault="006913DD" w:rsidP="00D84166">
      <w:pPr>
        <w:spacing w:after="0" w:line="240" w:lineRule="auto"/>
        <w:ind w:left="987" w:hanging="320"/>
        <w:jc w:val="both"/>
        <w:rPr>
          <w:del w:id="86" w:author="Ofir Tal" w:date="2021-02-19T11:16:00Z"/>
          <w:rFonts w:ascii="Times New Roman" w:eastAsia="Times New Roman" w:hAnsi="Times New Roman" w:cs="David"/>
          <w:sz w:val="24"/>
          <w:szCs w:val="24"/>
          <w:highlight w:val="green"/>
          <w:rtl/>
          <w:lang w:eastAsia="he-IL"/>
        </w:rPr>
      </w:pPr>
      <w:del w:id="87" w:author="Ofir Tal" w:date="2021-02-19T11:16:00Z">
        <w:r w:rsidRPr="006913DD" w:rsidDel="00AA1A89">
          <w:rPr>
            <w:rFonts w:ascii="Times New Roman" w:eastAsia="Times New Roman" w:hAnsi="Times New Roman" w:cs="David" w:hint="cs"/>
            <w:b/>
            <w:bCs/>
            <w:sz w:val="24"/>
            <w:szCs w:val="24"/>
            <w:highlight w:val="green"/>
            <w:rtl/>
            <w:lang w:eastAsia="he-IL"/>
          </w:rPr>
          <w:delText>(</w:delText>
        </w:r>
        <w:r w:rsidRPr="006913DD" w:rsidDel="00AA1A89">
          <w:rPr>
            <w:rFonts w:ascii="Times New Roman" w:eastAsia="Times New Roman" w:hAnsi="Times New Roman" w:cs="David" w:hint="cs"/>
            <w:sz w:val="24"/>
            <w:szCs w:val="24"/>
            <w:highlight w:val="green"/>
            <w:rtl/>
            <w:lang w:eastAsia="he-IL"/>
          </w:rPr>
          <w:delText>3</w:delText>
        </w:r>
        <w:r w:rsidDel="00AA1A89">
          <w:rPr>
            <w:rFonts w:ascii="Times New Roman" w:eastAsia="Times New Roman" w:hAnsi="Times New Roman" w:cs="David" w:hint="cs"/>
            <w:sz w:val="24"/>
            <w:szCs w:val="24"/>
            <w:highlight w:val="green"/>
            <w:rtl/>
            <w:lang w:eastAsia="he-IL"/>
          </w:rPr>
          <w:delText xml:space="preserve">) </w:delText>
        </w:r>
        <w:r w:rsidR="00F01FF0" w:rsidRPr="00D84166" w:rsidDel="00AA1A89">
          <w:rPr>
            <w:rFonts w:ascii="Times New Roman" w:eastAsia="Times New Roman" w:hAnsi="Times New Roman" w:cs="David" w:hint="cs"/>
            <w:b/>
            <w:bCs/>
            <w:sz w:val="24"/>
            <w:szCs w:val="24"/>
            <w:highlight w:val="green"/>
            <w:rtl/>
            <w:lang w:eastAsia="he-IL"/>
          </w:rPr>
          <w:delText>גם ס. הנציב לא הפנה לביה"ד</w:delText>
        </w:r>
        <w:r w:rsidR="00F01FF0" w:rsidRPr="006913DD" w:rsidDel="00AA1A89">
          <w:rPr>
            <w:rFonts w:ascii="Times New Roman" w:eastAsia="Times New Roman" w:hAnsi="Times New Roman" w:cs="David" w:hint="cs"/>
            <w:sz w:val="24"/>
            <w:szCs w:val="24"/>
            <w:highlight w:val="green"/>
            <w:rtl/>
            <w:lang w:eastAsia="he-IL"/>
          </w:rPr>
          <w:delText xml:space="preserve"> אלא </w:delText>
        </w:r>
        <w:r w:rsidR="00F01FF0" w:rsidRPr="006913DD" w:rsidDel="00AA1A89">
          <w:rPr>
            <w:rFonts w:ascii="Times New Roman" w:eastAsia="Times New Roman" w:hAnsi="Times New Roman" w:cs="David" w:hint="cs"/>
            <w:b/>
            <w:bCs/>
            <w:sz w:val="24"/>
            <w:szCs w:val="24"/>
            <w:highlight w:val="green"/>
            <w:rtl/>
            <w:lang w:eastAsia="he-IL"/>
          </w:rPr>
          <w:delText>ביקש</w:delText>
        </w:r>
        <w:r w:rsidR="00F01FF0" w:rsidRPr="006913DD" w:rsidDel="00AA1A89">
          <w:rPr>
            <w:rFonts w:ascii="Times New Roman" w:eastAsia="Times New Roman" w:hAnsi="Times New Roman" w:cs="David" w:hint="cs"/>
            <w:sz w:val="24"/>
            <w:szCs w:val="24"/>
            <w:highlight w:val="green"/>
            <w:rtl/>
            <w:lang w:eastAsia="he-IL"/>
          </w:rPr>
          <w:delText xml:space="preserve"> לפנות אליו</w:delText>
        </w:r>
        <w:r w:rsidR="009E4CA0" w:rsidRPr="006913DD" w:rsidDel="00AA1A89">
          <w:rPr>
            <w:rFonts w:ascii="Times New Roman" w:eastAsia="Times New Roman" w:hAnsi="Times New Roman" w:cs="David" w:hint="cs"/>
            <w:sz w:val="24"/>
            <w:szCs w:val="24"/>
            <w:highlight w:val="green"/>
            <w:rtl/>
            <w:lang w:eastAsia="he-IL"/>
          </w:rPr>
          <w:delText xml:space="preserve"> </w:delText>
        </w:r>
        <w:r w:rsidDel="00AA1A89">
          <w:rPr>
            <w:rFonts w:ascii="Times New Roman" w:eastAsia="Times New Roman" w:hAnsi="Times New Roman" w:cs="David" w:hint="cs"/>
            <w:sz w:val="24"/>
            <w:szCs w:val="24"/>
            <w:highlight w:val="green"/>
            <w:rtl/>
            <w:lang w:eastAsia="he-IL"/>
          </w:rPr>
          <w:delText>(</w:delText>
        </w:r>
        <w:r w:rsidRPr="006913DD" w:rsidDel="00AA1A89">
          <w:rPr>
            <w:rFonts w:hint="cs"/>
            <w:highlight w:val="green"/>
            <w:rtl/>
            <w:lang w:eastAsia="he-IL"/>
          </w:rPr>
          <w:delText>חיזוק נוסף לטיעון שהנש"מ ולא הממונה קבע</w:delText>
        </w:r>
        <w:r w:rsidDel="00AA1A89">
          <w:rPr>
            <w:rFonts w:hint="cs"/>
            <w:highlight w:val="green"/>
            <w:rtl/>
            <w:lang w:eastAsia="he-IL"/>
          </w:rPr>
          <w:delText>)</w:delText>
        </w:r>
      </w:del>
    </w:p>
    <w:p w:rsidR="006913DD" w:rsidRPr="006913DD" w:rsidDel="00AA1A89" w:rsidRDefault="006913DD" w:rsidP="006913DD">
      <w:pPr>
        <w:spacing w:after="0"/>
        <w:ind w:left="987" w:hanging="318"/>
        <w:rPr>
          <w:del w:id="88" w:author="Ofir Tal" w:date="2021-02-19T11:16:00Z"/>
          <w:sz w:val="6"/>
          <w:szCs w:val="6"/>
          <w:highlight w:val="green"/>
          <w:rtl/>
          <w:lang w:eastAsia="he-IL"/>
        </w:rPr>
      </w:pPr>
    </w:p>
    <w:p w:rsidR="00D9416D" w:rsidRPr="00AA1A89" w:rsidDel="00AA1A89" w:rsidRDefault="006913DD" w:rsidP="00AA1A89">
      <w:pPr>
        <w:ind w:left="987" w:hanging="37"/>
        <w:rPr>
          <w:del w:id="89" w:author="Ofir Tal" w:date="2021-02-19T11:16:00Z"/>
          <w:highlight w:val="yellow"/>
          <w:rtl/>
          <w:lang w:eastAsia="he-IL"/>
          <w:rPrChange w:id="90" w:author="Ofir Tal" w:date="2021-02-19T11:20:00Z">
            <w:rPr>
              <w:del w:id="91" w:author="Ofir Tal" w:date="2021-02-19T11:16:00Z"/>
              <w:highlight w:val="green"/>
              <w:rtl/>
              <w:lang w:eastAsia="he-IL"/>
            </w:rPr>
          </w:rPrChange>
        </w:rPr>
      </w:pPr>
      <w:del w:id="92" w:author="Ofir Tal" w:date="2021-02-19T11:16:00Z">
        <w:r w:rsidRPr="006913DD" w:rsidDel="00AA1A89">
          <w:rPr>
            <w:rFonts w:hint="cs"/>
            <w:highlight w:val="green"/>
            <w:rtl/>
            <w:lang w:eastAsia="he-IL"/>
          </w:rPr>
          <w:delText>(2) ו(3)</w:delText>
        </w:r>
        <w:r w:rsidDel="00AA1A89">
          <w:rPr>
            <w:rFonts w:hint="cs"/>
            <w:highlight w:val="green"/>
            <w:rtl/>
            <w:lang w:eastAsia="he-IL"/>
          </w:rPr>
          <w:delText xml:space="preserve"> ביחד מראים שלכאורה, בזמן אמת, גם הממונה וגם סגן הנציב סברו </w:delText>
        </w:r>
        <w:r w:rsidRPr="006913DD" w:rsidDel="00AA1A89">
          <w:rPr>
            <w:rFonts w:hint="cs"/>
            <w:highlight w:val="green"/>
            <w:rtl/>
            <w:lang w:eastAsia="he-IL"/>
          </w:rPr>
          <w:delText>שסעיף 43 לא חל</w:delText>
        </w:r>
        <w:r w:rsidDel="00AA1A89">
          <w:rPr>
            <w:rFonts w:hint="cs"/>
            <w:highlight w:val="green"/>
            <w:rtl/>
            <w:lang w:eastAsia="he-IL"/>
          </w:rPr>
          <w:delText xml:space="preserve"> (</w:delText>
        </w:r>
        <w:r w:rsidR="00D9416D" w:rsidRPr="006913DD" w:rsidDel="00AA1A89">
          <w:rPr>
            <w:rFonts w:hint="cs"/>
            <w:highlight w:val="green"/>
            <w:rtl/>
            <w:lang w:eastAsia="he-IL"/>
          </w:rPr>
          <w:delText xml:space="preserve">וממילא </w:delText>
        </w:r>
        <w:r w:rsidRPr="006913DD" w:rsidDel="00AA1A89">
          <w:rPr>
            <w:rFonts w:hint="cs"/>
            <w:highlight w:val="green"/>
            <w:rtl/>
            <w:lang w:eastAsia="he-IL"/>
          </w:rPr>
          <w:delText>מחז</w:delText>
        </w:r>
        <w:r w:rsidR="00D9416D" w:rsidRPr="006913DD" w:rsidDel="00AA1A89">
          <w:rPr>
            <w:rFonts w:hint="cs"/>
            <w:highlight w:val="green"/>
            <w:rtl/>
            <w:lang w:eastAsia="he-IL"/>
          </w:rPr>
          <w:delText>ק</w:delText>
        </w:r>
        <w:r w:rsidRPr="006913DD" w:rsidDel="00AA1A89">
          <w:rPr>
            <w:rFonts w:hint="cs"/>
            <w:highlight w:val="green"/>
            <w:rtl/>
            <w:lang w:eastAsia="he-IL"/>
          </w:rPr>
          <w:delText>ים</w:delText>
        </w:r>
        <w:r w:rsidR="00D9416D" w:rsidRPr="006913DD" w:rsidDel="00AA1A89">
          <w:rPr>
            <w:rFonts w:hint="cs"/>
            <w:highlight w:val="green"/>
            <w:rtl/>
            <w:lang w:eastAsia="he-IL"/>
          </w:rPr>
          <w:delText xml:space="preserve"> </w:delText>
        </w:r>
        <w:r w:rsidRPr="006913DD" w:rsidDel="00AA1A89">
          <w:rPr>
            <w:rFonts w:hint="cs"/>
            <w:highlight w:val="green"/>
            <w:rtl/>
            <w:lang w:eastAsia="he-IL"/>
          </w:rPr>
          <w:delText xml:space="preserve">הן את עמדת ביה"ד </w:delText>
        </w:r>
        <w:r w:rsidR="00BF5FF1" w:rsidRPr="006913DD" w:rsidDel="00AA1A89">
          <w:rPr>
            <w:rFonts w:hint="cs"/>
            <w:highlight w:val="green"/>
            <w:rtl/>
            <w:lang w:eastAsia="he-IL"/>
          </w:rPr>
          <w:delText xml:space="preserve">(סעיף </w:delText>
        </w:r>
        <w:r w:rsidDel="00AA1A89">
          <w:rPr>
            <w:rFonts w:hint="cs"/>
            <w:highlight w:val="green"/>
            <w:rtl/>
            <w:lang w:eastAsia="he-IL"/>
          </w:rPr>
          <w:delText xml:space="preserve">43 </w:delText>
        </w:r>
        <w:r w:rsidR="00BF5FF1" w:rsidRPr="006913DD" w:rsidDel="00AA1A89">
          <w:rPr>
            <w:rFonts w:hint="cs"/>
            <w:highlight w:val="green"/>
            <w:rtl/>
            <w:lang w:eastAsia="he-IL"/>
          </w:rPr>
          <w:delText>לא רלוונטי להחלטת נ</w:delText>
        </w:r>
        <w:r w:rsidR="00D9416D" w:rsidRPr="006913DD" w:rsidDel="00AA1A89">
          <w:rPr>
            <w:rFonts w:hint="cs"/>
            <w:highlight w:val="green"/>
            <w:rtl/>
            <w:lang w:eastAsia="he-IL"/>
          </w:rPr>
          <w:delText xml:space="preserve">ש"מ) </w:delText>
        </w:r>
        <w:r w:rsidRPr="006913DD" w:rsidDel="00AA1A89">
          <w:rPr>
            <w:rFonts w:hint="cs"/>
            <w:highlight w:val="green"/>
            <w:rtl/>
            <w:lang w:eastAsia="he-IL"/>
          </w:rPr>
          <w:delText xml:space="preserve"> וגם את </w:delText>
        </w:r>
        <w:r w:rsidR="00D9416D" w:rsidRPr="006913DD" w:rsidDel="00AA1A89">
          <w:rPr>
            <w:rFonts w:hint="cs"/>
            <w:highlight w:val="green"/>
            <w:rtl/>
            <w:lang w:eastAsia="he-IL"/>
          </w:rPr>
          <w:delText xml:space="preserve">עמדתנו (הסעיף לא חל ע"פ החוזה) </w:delText>
        </w:r>
      </w:del>
      <w:ins w:id="93" w:author="Ofir Tal" w:date="2021-02-19T11:19:00Z">
        <w:r w:rsidR="00AA1A89">
          <w:rPr>
            <w:rFonts w:hint="cs"/>
            <w:highlight w:val="green"/>
            <w:rtl/>
            <w:lang w:eastAsia="he-IL"/>
          </w:rPr>
          <w:t xml:space="preserve"> </w:t>
        </w:r>
        <w:r w:rsidR="00AA1A89" w:rsidRPr="00AA1A89">
          <w:rPr>
            <w:rFonts w:hint="eastAsia"/>
            <w:highlight w:val="yellow"/>
            <w:rtl/>
            <w:lang w:eastAsia="he-IL"/>
            <w:rPrChange w:id="94" w:author="Ofir Tal" w:date="2021-02-19T11:20:00Z">
              <w:rPr>
                <w:rFonts w:hint="eastAsia"/>
                <w:highlight w:val="green"/>
                <w:rtl/>
                <w:lang w:eastAsia="he-IL"/>
              </w:rPr>
            </w:rPrChange>
          </w:rPr>
          <w:t>נכתב</w:t>
        </w:r>
        <w:r w:rsidR="00AA1A89" w:rsidRPr="00AA1A89">
          <w:rPr>
            <w:highlight w:val="yellow"/>
            <w:rtl/>
            <w:lang w:eastAsia="he-IL"/>
            <w:rPrChange w:id="95" w:author="Ofir Tal" w:date="2021-02-19T11:20:00Z">
              <w:rPr>
                <w:highlight w:val="green"/>
                <w:rtl/>
                <w:lang w:eastAsia="he-IL"/>
              </w:rPr>
            </w:rPrChange>
          </w:rPr>
          <w:t xml:space="preserve"> </w:t>
        </w:r>
      </w:ins>
      <w:ins w:id="96" w:author="Ofir Tal" w:date="2021-02-19T11:20:00Z">
        <w:r w:rsidR="00AA1A89">
          <w:rPr>
            <w:rFonts w:hint="cs"/>
            <w:highlight w:val="yellow"/>
            <w:rtl/>
            <w:lang w:eastAsia="he-IL"/>
          </w:rPr>
          <w:t>בהמשך</w:t>
        </w:r>
      </w:ins>
      <w:ins w:id="97" w:author="Ofir Tal" w:date="2021-02-19T11:19:00Z">
        <w:r w:rsidR="00AA1A89" w:rsidRPr="00AA1A89">
          <w:rPr>
            <w:highlight w:val="yellow"/>
            <w:rtl/>
            <w:lang w:eastAsia="he-IL"/>
            <w:rPrChange w:id="98" w:author="Ofir Tal" w:date="2021-02-19T11:20:00Z">
              <w:rPr>
                <w:highlight w:val="green"/>
                <w:rtl/>
                <w:lang w:eastAsia="he-IL"/>
              </w:rPr>
            </w:rPrChange>
          </w:rPr>
          <w:t xml:space="preserve"> – אין טעם לחזור על כל דבר כמה פעמים</w:t>
        </w:r>
      </w:ins>
      <w:ins w:id="99" w:author="Ofir Tal" w:date="2021-02-19T11:20:00Z">
        <w:r w:rsidR="00AA1A89">
          <w:rPr>
            <w:rFonts w:hint="cs"/>
            <w:highlight w:val="yellow"/>
            <w:rtl/>
            <w:lang w:eastAsia="he-IL"/>
          </w:rPr>
          <w:t>, במיוחד שזה לא עיקר הדברים</w:t>
        </w:r>
      </w:ins>
      <w:ins w:id="100" w:author="Ofir Tal" w:date="2021-02-19T11:19:00Z">
        <w:r w:rsidR="00AA1A89" w:rsidRPr="00AA1A89">
          <w:rPr>
            <w:highlight w:val="yellow"/>
            <w:rtl/>
            <w:lang w:eastAsia="he-IL"/>
            <w:rPrChange w:id="101" w:author="Ofir Tal" w:date="2021-02-19T11:20:00Z">
              <w:rPr>
                <w:highlight w:val="green"/>
                <w:rtl/>
                <w:lang w:eastAsia="he-IL"/>
              </w:rPr>
            </w:rPrChange>
          </w:rPr>
          <w:t>.</w:t>
        </w:r>
      </w:ins>
    </w:p>
    <w:p w:rsidR="00BF5FF1" w:rsidRPr="00BF5FF1" w:rsidDel="00AA1A89" w:rsidRDefault="00BF5FF1" w:rsidP="00BF5FF1">
      <w:pPr>
        <w:pStyle w:val="a3"/>
        <w:spacing w:after="0" w:line="240" w:lineRule="auto"/>
        <w:ind w:left="987"/>
        <w:jc w:val="both"/>
        <w:rPr>
          <w:del w:id="102" w:author="Ofir Tal" w:date="2021-02-19T11:16:00Z"/>
          <w:rFonts w:ascii="Times New Roman" w:eastAsia="Times New Roman" w:hAnsi="Times New Roman" w:cs="David"/>
          <w:sz w:val="6"/>
          <w:szCs w:val="6"/>
          <w:highlight w:val="green"/>
          <w:rtl/>
          <w:lang w:eastAsia="he-IL"/>
        </w:rPr>
      </w:pPr>
    </w:p>
    <w:p w:rsidR="00EA4661" w:rsidRDefault="00D9416D" w:rsidP="00E20FFB">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del w:id="103" w:author="Ofir Tal" w:date="2021-02-19T11:16:00Z">
        <w:r w:rsidDel="00AA1A89">
          <w:rPr>
            <w:rFonts w:ascii="Times New Roman" w:eastAsia="Times New Roman" w:hAnsi="Times New Roman" w:cs="David" w:hint="cs"/>
            <w:sz w:val="24"/>
            <w:szCs w:val="24"/>
            <w:highlight w:val="green"/>
            <w:rtl/>
            <w:lang w:eastAsia="he-IL"/>
          </w:rPr>
          <w:delText xml:space="preserve"> </w:delText>
        </w:r>
        <w:r w:rsidRPr="00D9416D" w:rsidDel="00AA1A89">
          <w:rPr>
            <w:rFonts w:ascii="Times New Roman" w:eastAsia="Times New Roman" w:hAnsi="Times New Roman" w:cs="David" w:hint="cs"/>
            <w:b/>
            <w:bCs/>
            <w:sz w:val="24"/>
            <w:szCs w:val="24"/>
            <w:highlight w:val="green"/>
            <w:rtl/>
            <w:lang w:eastAsia="he-IL"/>
          </w:rPr>
          <w:delText>(4)</w:delText>
        </w:r>
        <w:r w:rsidRPr="00D9416D" w:rsidDel="00AA1A89">
          <w:rPr>
            <w:rFonts w:ascii="Times New Roman" w:eastAsia="Times New Roman" w:hAnsi="Times New Roman" w:cs="David" w:hint="cs"/>
            <w:sz w:val="24"/>
            <w:szCs w:val="24"/>
            <w:highlight w:val="green"/>
            <w:rtl/>
            <w:lang w:eastAsia="he-IL"/>
          </w:rPr>
          <w:delText xml:space="preserve"> לשיטת הפרקליטות (</w:delText>
        </w:r>
        <w:r w:rsidR="00E20FFB" w:rsidDel="00AA1A89">
          <w:rPr>
            <w:rFonts w:ascii="Times New Roman" w:eastAsia="Times New Roman" w:hAnsi="Times New Roman" w:cs="David" w:hint="cs"/>
            <w:sz w:val="24"/>
            <w:szCs w:val="24"/>
            <w:highlight w:val="green"/>
            <w:rtl/>
            <w:lang w:eastAsia="he-IL"/>
          </w:rPr>
          <w:delText xml:space="preserve">ס' </w:delText>
        </w:r>
        <w:r w:rsidRPr="00D9416D" w:rsidDel="00AA1A89">
          <w:rPr>
            <w:rFonts w:ascii="Times New Roman" w:eastAsia="Times New Roman" w:hAnsi="Times New Roman" w:cs="David" w:hint="cs"/>
            <w:sz w:val="24"/>
            <w:szCs w:val="24"/>
            <w:highlight w:val="green"/>
            <w:rtl/>
            <w:lang w:eastAsia="he-IL"/>
          </w:rPr>
          <w:delText>43</w:delText>
        </w:r>
        <w:r w:rsidR="00E20FFB" w:rsidDel="00AA1A89">
          <w:rPr>
            <w:rFonts w:ascii="Times New Roman" w:eastAsia="Times New Roman" w:hAnsi="Times New Roman" w:cs="David" w:hint="cs"/>
            <w:sz w:val="24"/>
            <w:szCs w:val="24"/>
            <w:highlight w:val="green"/>
            <w:rtl/>
            <w:lang w:eastAsia="he-IL"/>
          </w:rPr>
          <w:delText xml:space="preserve"> כן</w:delText>
        </w:r>
        <w:r w:rsidRPr="00D9416D" w:rsidDel="00AA1A89">
          <w:rPr>
            <w:rFonts w:ascii="Times New Roman" w:eastAsia="Times New Roman" w:hAnsi="Times New Roman" w:cs="David" w:hint="cs"/>
            <w:sz w:val="24"/>
            <w:szCs w:val="24"/>
            <w:highlight w:val="green"/>
            <w:rtl/>
            <w:lang w:eastAsia="he-IL"/>
          </w:rPr>
          <w:delText xml:space="preserve"> חל) המדינה על זרועותיה הטעתה אותי ועכשיו טוענים התישנות.</w:delText>
        </w:r>
      </w:del>
      <w:r w:rsidR="00EA4661" w:rsidRPr="00EA4661">
        <w:rPr>
          <w:rFonts w:ascii="Times New Roman" w:eastAsia="Times New Roman" w:hAnsi="Times New Roman" w:cs="David" w:hint="cs"/>
          <w:sz w:val="24"/>
          <w:szCs w:val="24"/>
          <w:highlight w:val="green"/>
          <w:rtl/>
          <w:lang w:eastAsia="he-IL"/>
        </w:rPr>
        <w:t xml:space="preserve"> </w:t>
      </w:r>
    </w:p>
    <w:p w:rsidR="00E24065" w:rsidRPr="00AA1A89" w:rsidRDefault="00D9416D">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
        <w:pPrChange w:id="104" w:author="Ofir Tal" w:date="2021-02-19T11:19:00Z">
          <w:pPr>
            <w:tabs>
              <w:tab w:val="left" w:pos="566"/>
            </w:tabs>
            <w:spacing w:after="200" w:line="360" w:lineRule="auto"/>
            <w:jc w:val="both"/>
          </w:pPr>
        </w:pPrChange>
      </w:pPr>
      <w:del w:id="105" w:author="Ofir Tal" w:date="2021-02-19T11:19:00Z">
        <w:r w:rsidRPr="00AA1A89" w:rsidDel="00AA1A89">
          <w:rPr>
            <w:rFonts w:ascii="Times New Roman" w:eastAsia="Times New Roman" w:hAnsi="Times New Roman" w:cs="David" w:hint="cs"/>
            <w:sz w:val="24"/>
            <w:szCs w:val="24"/>
            <w:rtl/>
            <w:lang w:eastAsia="he-IL"/>
          </w:rPr>
          <w:delText xml:space="preserve"> </w:delText>
        </w:r>
      </w:del>
      <w:r w:rsidR="00E24065" w:rsidRPr="00AA1A89">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r w:rsidR="00D02C29" w:rsidRPr="00AA1A89">
        <w:rPr>
          <w:rFonts w:ascii="Times New Roman" w:eastAsia="Times New Roman" w:hAnsi="Times New Roman" w:cs="David" w:hint="cs"/>
          <w:sz w:val="24"/>
          <w:szCs w:val="24"/>
          <w:rtl/>
          <w:lang w:eastAsia="he-IL"/>
        </w:rPr>
        <w:t xml:space="preserve">, לפיה </w:t>
      </w:r>
      <w:proofErr w:type="spellStart"/>
      <w:r w:rsidR="00D02C29" w:rsidRPr="00AA1A89">
        <w:rPr>
          <w:rFonts w:ascii="Times New Roman" w:eastAsia="Times New Roman" w:hAnsi="Times New Roman" w:cs="David" w:hint="cs"/>
          <w:sz w:val="24"/>
          <w:szCs w:val="24"/>
          <w:rtl/>
          <w:lang w:eastAsia="he-IL"/>
        </w:rPr>
        <w:t>מינהל</w:t>
      </w:r>
      <w:proofErr w:type="spellEnd"/>
      <w:r w:rsidR="00D02C29" w:rsidRPr="00AA1A89">
        <w:rPr>
          <w:rFonts w:ascii="Times New Roman" w:eastAsia="Times New Roman" w:hAnsi="Times New Roman" w:cs="David" w:hint="cs"/>
          <w:sz w:val="24"/>
          <w:szCs w:val="24"/>
          <w:rtl/>
          <w:lang w:eastAsia="he-IL"/>
        </w:rPr>
        <w:t xml:space="preserve"> </w:t>
      </w:r>
      <w:proofErr w:type="spellStart"/>
      <w:r w:rsidR="00D02C29" w:rsidRPr="00AA1A89">
        <w:rPr>
          <w:rFonts w:ascii="Times New Roman" w:eastAsia="Times New Roman" w:hAnsi="Times New Roman" w:cs="David" w:hint="cs"/>
          <w:sz w:val="24"/>
          <w:szCs w:val="24"/>
          <w:rtl/>
          <w:lang w:eastAsia="he-IL"/>
        </w:rPr>
        <w:t>הגימלאות</w:t>
      </w:r>
      <w:proofErr w:type="spellEnd"/>
      <w:r w:rsidR="00D02C29" w:rsidRPr="00AA1A89">
        <w:rPr>
          <w:rFonts w:ascii="Times New Roman" w:eastAsia="Times New Roman" w:hAnsi="Times New Roman" w:cs="David" w:hint="cs"/>
          <w:sz w:val="24"/>
          <w:szCs w:val="24"/>
          <w:rtl/>
          <w:lang w:eastAsia="he-IL"/>
        </w:rPr>
        <w:t xml:space="preserve"> קיבל את ההחלטה,</w:t>
      </w:r>
      <w:r w:rsidR="00E24065" w:rsidRPr="00AA1A89">
        <w:rPr>
          <w:rFonts w:ascii="Times New Roman" w:eastAsia="Times New Roman" w:hAnsi="Times New Roman" w:cs="David" w:hint="cs"/>
          <w:sz w:val="24"/>
          <w:szCs w:val="24"/>
          <w:rtl/>
          <w:lang w:eastAsia="he-IL"/>
        </w:rPr>
        <w:t xml:space="preserve"> אינו ראוי ו</w:t>
      </w:r>
      <w:r w:rsidR="00D02C29" w:rsidRPr="00AA1A89">
        <w:rPr>
          <w:rFonts w:ascii="Times New Roman" w:eastAsia="Times New Roman" w:hAnsi="Times New Roman" w:cs="David" w:hint="eastAsia"/>
          <w:sz w:val="24"/>
          <w:szCs w:val="24"/>
          <w:rtl/>
          <w:lang w:eastAsia="he-IL"/>
        </w:rPr>
        <w:t>אף</w:t>
      </w:r>
      <w:r w:rsidR="00D02C29"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נגוע</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בחוסר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תום</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לב</w:t>
      </w:r>
      <w:r w:rsidR="00D02C29" w:rsidRPr="00AA1A89">
        <w:rPr>
          <w:rFonts w:ascii="Times New Roman" w:eastAsia="Times New Roman" w:hAnsi="Times New Roman" w:cs="David"/>
          <w:sz w:val="24"/>
          <w:szCs w:val="24"/>
          <w:rtl/>
          <w:lang w:eastAsia="he-IL"/>
        </w:rPr>
        <w:t>.</w:t>
      </w:r>
      <w:r w:rsidR="00E24065" w:rsidRPr="00AA1A89">
        <w:rPr>
          <w:rFonts w:ascii="Times New Roman" w:eastAsia="Times New Roman" w:hAnsi="Times New Roman" w:cs="David"/>
          <w:sz w:val="24"/>
          <w:szCs w:val="24"/>
          <w:rtl/>
          <w:lang w:eastAsia="he-IL"/>
        </w:rPr>
        <w:t xml:space="preserve"> מעבר לכך</w:t>
      </w:r>
      <w:r w:rsidR="00D02C29" w:rsidRPr="00AA1A89">
        <w:rPr>
          <w:rFonts w:ascii="Times New Roman" w:eastAsia="Times New Roman" w:hAnsi="Times New Roman" w:cs="David"/>
          <w:sz w:val="24"/>
          <w:szCs w:val="24"/>
          <w:rtl/>
          <w:lang w:eastAsia="he-IL"/>
        </w:rPr>
        <w:t xml:space="preserve">, </w:t>
      </w:r>
      <w:r w:rsidR="00D02C29" w:rsidRPr="00AA1A89">
        <w:rPr>
          <w:rFonts w:ascii="Times New Roman" w:eastAsia="Times New Roman" w:hAnsi="Times New Roman" w:cs="David" w:hint="eastAsia"/>
          <w:sz w:val="24"/>
          <w:szCs w:val="24"/>
          <w:rtl/>
          <w:lang w:eastAsia="he-IL"/>
        </w:rPr>
        <w:t>וכאמור</w:t>
      </w:r>
      <w:r w:rsidR="00D02C29" w:rsidRPr="00AA1A89">
        <w:rPr>
          <w:rFonts w:ascii="Times New Roman" w:eastAsia="Times New Roman" w:hAnsi="Times New Roman" w:cs="David"/>
          <w:sz w:val="24"/>
          <w:szCs w:val="24"/>
          <w:rtl/>
          <w:lang w:eastAsia="he-IL"/>
        </w:rPr>
        <w:t xml:space="preserve"> </w:t>
      </w:r>
      <w:r w:rsidR="00D02C29" w:rsidRPr="00AA1A89">
        <w:rPr>
          <w:rFonts w:ascii="Times New Roman" w:eastAsia="Times New Roman" w:hAnsi="Times New Roman" w:cs="David" w:hint="eastAsia"/>
          <w:sz w:val="24"/>
          <w:szCs w:val="24"/>
          <w:rtl/>
          <w:lang w:eastAsia="he-IL"/>
        </w:rPr>
        <w:t>ברישא</w:t>
      </w:r>
      <w:r w:rsidR="00D02C29" w:rsidRPr="00AA1A89">
        <w:rPr>
          <w:rFonts w:ascii="Times New Roman" w:eastAsia="Times New Roman" w:hAnsi="Times New Roman" w:cs="David"/>
          <w:sz w:val="24"/>
          <w:szCs w:val="24"/>
          <w:rtl/>
          <w:lang w:eastAsia="he-IL"/>
        </w:rPr>
        <w:t>,</w:t>
      </w:r>
      <w:r w:rsidR="00E24065" w:rsidRPr="00AA1A89">
        <w:rPr>
          <w:rFonts w:ascii="Times New Roman" w:eastAsia="Times New Roman" w:hAnsi="Times New Roman" w:cs="David"/>
          <w:sz w:val="24"/>
          <w:szCs w:val="24"/>
          <w:rtl/>
          <w:lang w:eastAsia="he-IL"/>
        </w:rPr>
        <w:t xml:space="preserve"> המשיבות </w:t>
      </w:r>
      <w:r w:rsidR="00D02C29" w:rsidRPr="00AA1A89">
        <w:rPr>
          <w:rFonts w:ascii="Times New Roman" w:eastAsia="Times New Roman" w:hAnsi="Times New Roman" w:cs="David" w:hint="eastAsia"/>
          <w:sz w:val="24"/>
          <w:szCs w:val="24"/>
          <w:rtl/>
          <w:lang w:eastAsia="he-IL"/>
        </w:rPr>
        <w:t>אינן</w:t>
      </w:r>
      <w:r w:rsidR="00D02C29"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יכולות</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לטעון</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כי</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מדובר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בהליך</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המתאים</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לדחייה</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על</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הסף</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אלא</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לכל</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היותר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מדובר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בשאלות</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הדורשות</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ליבון</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ובירור</w:t>
      </w:r>
      <w:ins w:id="106" w:author="Ofir Tal" w:date="2021-02-19T11:18:00Z">
        <w:r w:rsidR="00AA1A89" w:rsidRPr="00AA1A89">
          <w:rPr>
            <w:rFonts w:ascii="Times New Roman" w:eastAsia="Times New Roman" w:hAnsi="Times New Roman" w:cs="David"/>
            <w:sz w:val="24"/>
            <w:szCs w:val="24"/>
            <w:rtl/>
            <w:lang w:eastAsia="he-IL"/>
          </w:rPr>
          <w:t>.</w:t>
        </w:r>
      </w:ins>
      <w:r w:rsidR="00E24065" w:rsidRPr="00AA1A89">
        <w:rPr>
          <w:rFonts w:ascii="Times New Roman" w:eastAsia="Times New Roman" w:hAnsi="Times New Roman" w:cs="David"/>
          <w:sz w:val="24"/>
          <w:szCs w:val="24"/>
          <w:rtl/>
          <w:lang w:eastAsia="he-IL"/>
        </w:rPr>
        <w:t xml:space="preserve"> </w:t>
      </w:r>
      <w:del w:id="107" w:author="Ofir Tal" w:date="2021-02-19T11:18:00Z">
        <w:r w:rsidR="00E24065" w:rsidRPr="00AA1A89" w:rsidDel="00AA1A89">
          <w:rPr>
            <w:rFonts w:ascii="Times New Roman" w:eastAsia="Times New Roman" w:hAnsi="Times New Roman" w:cs="David" w:hint="eastAsia"/>
            <w:sz w:val="24"/>
            <w:szCs w:val="24"/>
            <w:rtl/>
            <w:lang w:eastAsia="he-IL"/>
          </w:rPr>
          <w:delText>במסגרת</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של</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דיון</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בתביעה</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העיקרית</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בבית</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הדין</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קמא</w:delText>
        </w:r>
        <w:r w:rsidR="00E24065" w:rsidRPr="00AA1A89" w:rsidDel="00AA1A89">
          <w:rPr>
            <w:rFonts w:ascii="Times New Roman" w:eastAsia="Times New Roman" w:hAnsi="Times New Roman" w:cs="David"/>
            <w:sz w:val="24"/>
            <w:szCs w:val="24"/>
            <w:rtl/>
            <w:lang w:eastAsia="he-IL"/>
          </w:rPr>
          <w:delText>.</w:delText>
        </w:r>
        <w:r w:rsidR="00BF5FF1" w:rsidRPr="00AA1A89" w:rsidDel="00AA1A89">
          <w:rPr>
            <w:rFonts w:ascii="Times New Roman" w:eastAsia="Times New Roman" w:hAnsi="Times New Roman" w:cs="David"/>
            <w:sz w:val="24"/>
            <w:szCs w:val="24"/>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המטרה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צ</w:delText>
        </w:r>
        <w:r w:rsidR="00BF5FF1" w:rsidRPr="00AA1A89" w:rsidDel="00AA1A89">
          <w:rPr>
            <w:rFonts w:ascii="Times New Roman" w:eastAsia="Times New Roman" w:hAnsi="Times New Roman" w:cs="David"/>
            <w:sz w:val="24"/>
            <w:szCs w:val="24"/>
            <w:highlight w:val="green"/>
            <w:rtl/>
            <w:lang w:eastAsia="he-IL"/>
          </w:rPr>
          <w:delText xml:space="preserve">"ל </w:delText>
        </w:r>
        <w:r w:rsidR="00BF5FF1" w:rsidRPr="00AA1A89" w:rsidDel="00AA1A89">
          <w:rPr>
            <w:rFonts w:ascii="Times New Roman" w:eastAsia="Times New Roman" w:hAnsi="Times New Roman" w:cs="David" w:hint="eastAsia"/>
            <w:sz w:val="24"/>
            <w:szCs w:val="24"/>
            <w:highlight w:val="green"/>
            <w:rtl/>
            <w:lang w:eastAsia="he-IL"/>
          </w:rPr>
          <w:delText>לחזק</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עמדת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ביה</w:delText>
        </w:r>
        <w:r w:rsidR="00BF5FF1" w:rsidRPr="00AA1A89" w:rsidDel="00AA1A89">
          <w:rPr>
            <w:rFonts w:ascii="Times New Roman" w:eastAsia="Times New Roman" w:hAnsi="Times New Roman" w:cs="David"/>
            <w:sz w:val="24"/>
            <w:szCs w:val="24"/>
            <w:highlight w:val="green"/>
            <w:rtl/>
            <w:lang w:eastAsia="he-IL"/>
          </w:rPr>
          <w:delText xml:space="preserve">"ד </w:delText>
        </w:r>
        <w:r w:rsidR="00BF5FF1" w:rsidRPr="00AA1A89" w:rsidDel="00AA1A89">
          <w:rPr>
            <w:rFonts w:ascii="Times New Roman" w:eastAsia="Times New Roman" w:hAnsi="Times New Roman" w:cs="David" w:hint="eastAsia"/>
            <w:sz w:val="24"/>
            <w:szCs w:val="24"/>
            <w:highlight w:val="green"/>
            <w:rtl/>
            <w:lang w:eastAsia="he-IL"/>
          </w:rPr>
          <w:delText>הארצי</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שיקבע</w:delText>
        </w:r>
        <w:r w:rsidR="00BF5FF1" w:rsidRPr="00AA1A89" w:rsidDel="00AA1A89">
          <w:rPr>
            <w:rFonts w:ascii="Times New Roman" w:eastAsia="Times New Roman" w:hAnsi="Times New Roman" w:cs="David"/>
            <w:sz w:val="24"/>
            <w:szCs w:val="24"/>
            <w:highlight w:val="green"/>
            <w:rtl/>
            <w:lang w:eastAsia="he-IL"/>
          </w:rPr>
          <w:delText xml:space="preserve"> (סופית) </w:delText>
        </w:r>
        <w:r w:rsidR="00BF5FF1" w:rsidRPr="00AA1A89" w:rsidDel="00AA1A89">
          <w:rPr>
            <w:rFonts w:ascii="Times New Roman" w:eastAsia="Times New Roman" w:hAnsi="Times New Roman" w:cs="David" w:hint="eastAsia"/>
            <w:sz w:val="24"/>
            <w:szCs w:val="24"/>
            <w:highlight w:val="green"/>
            <w:rtl/>
            <w:lang w:eastAsia="he-IL"/>
          </w:rPr>
          <w:delText>שההחלטה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לא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היתה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הממונה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אלא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הנש</w:delText>
        </w:r>
        <w:r w:rsidR="00BF5FF1" w:rsidRPr="00AA1A89" w:rsidDel="00AA1A89">
          <w:rPr>
            <w:rFonts w:ascii="Times New Roman" w:eastAsia="Times New Roman" w:hAnsi="Times New Roman" w:cs="David"/>
            <w:sz w:val="24"/>
            <w:szCs w:val="24"/>
            <w:highlight w:val="green"/>
            <w:rtl/>
            <w:lang w:eastAsia="he-IL"/>
          </w:rPr>
          <w:delText xml:space="preserve">"מ, </w:delText>
        </w:r>
        <w:r w:rsidR="00BF5FF1" w:rsidRPr="00AA1A89" w:rsidDel="00AA1A89">
          <w:rPr>
            <w:rFonts w:ascii="Times New Roman" w:eastAsia="Times New Roman" w:hAnsi="Times New Roman" w:cs="David" w:hint="eastAsia"/>
            <w:sz w:val="24"/>
            <w:szCs w:val="24"/>
            <w:highlight w:val="green"/>
            <w:rtl/>
            <w:lang w:eastAsia="he-IL"/>
          </w:rPr>
          <w:delText>ולא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לגלגל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השאלה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לדיון</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נוסף</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בביה</w:delText>
        </w:r>
        <w:r w:rsidR="00BF5FF1" w:rsidRPr="00AA1A89" w:rsidDel="00AA1A89">
          <w:rPr>
            <w:rFonts w:ascii="Times New Roman" w:eastAsia="Times New Roman" w:hAnsi="Times New Roman" w:cs="David"/>
            <w:sz w:val="24"/>
            <w:szCs w:val="24"/>
            <w:highlight w:val="green"/>
            <w:rtl/>
            <w:lang w:eastAsia="he-IL"/>
          </w:rPr>
          <w:delText xml:space="preserve">"ד </w:delText>
        </w:r>
        <w:r w:rsidR="00BF5FF1" w:rsidRPr="00AA1A89" w:rsidDel="00AA1A89">
          <w:rPr>
            <w:rFonts w:ascii="Times New Roman" w:eastAsia="Times New Roman" w:hAnsi="Times New Roman" w:cs="David" w:hint="eastAsia"/>
            <w:sz w:val="24"/>
            <w:szCs w:val="24"/>
            <w:highlight w:val="green"/>
            <w:rtl/>
            <w:lang w:eastAsia="he-IL"/>
          </w:rPr>
          <w:delText>קמא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אנא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הורד</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חצי</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המשפט</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האחרון</w:delText>
        </w:r>
        <w:r w:rsidR="00BF5FF1" w:rsidRPr="00AA1A89" w:rsidDel="00AA1A89">
          <w:rPr>
            <w:rFonts w:ascii="Times New Roman" w:eastAsia="Times New Roman" w:hAnsi="Times New Roman" w:cs="David"/>
            <w:sz w:val="24"/>
            <w:szCs w:val="24"/>
            <w:highlight w:val="green"/>
            <w:rtl/>
            <w:lang w:eastAsia="he-IL"/>
          </w:rPr>
          <w:delText xml:space="preserve"> (</w:delText>
        </w:r>
        <w:r w:rsidR="00EA4661" w:rsidRPr="00AA1A89" w:rsidDel="00AA1A89">
          <w:rPr>
            <w:rFonts w:ascii="Times New Roman" w:eastAsia="Times New Roman" w:hAnsi="Times New Roman" w:cs="David" w:hint="eastAsia"/>
            <w:sz w:val="24"/>
            <w:szCs w:val="24"/>
            <w:highlight w:val="green"/>
            <w:rtl/>
            <w:lang w:eastAsia="he-IL"/>
          </w:rPr>
          <w:delText>לפחות</w:delText>
        </w:r>
        <w:r w:rsidR="00EA466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מהמילים</w:delText>
        </w:r>
        <w:r w:rsidR="00BF5FF1" w:rsidRPr="00AA1A89" w:rsidDel="00AA1A89">
          <w:rPr>
            <w:rFonts w:ascii="Times New Roman" w:eastAsia="Times New Roman" w:hAnsi="Times New Roman" w:cs="David"/>
            <w:sz w:val="24"/>
            <w:szCs w:val="24"/>
            <w:highlight w:val="green"/>
            <w:rtl/>
            <w:lang w:eastAsia="he-IL"/>
          </w:rPr>
          <w:delText xml:space="preserve"> "אלא </w:delText>
        </w:r>
        <w:r w:rsidR="00BF5FF1" w:rsidRPr="00AA1A89" w:rsidDel="00AA1A89">
          <w:rPr>
            <w:rFonts w:ascii="Times New Roman" w:eastAsia="Times New Roman" w:hAnsi="Times New Roman" w:cs="David" w:hint="eastAsia"/>
            <w:sz w:val="24"/>
            <w:szCs w:val="24"/>
            <w:highlight w:val="green"/>
            <w:rtl/>
            <w:lang w:eastAsia="he-IL"/>
          </w:rPr>
          <w:delText>לכל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היותר</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וכו</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שסימנתי</w:delText>
        </w:r>
        <w:r w:rsidR="00BF5FF1" w:rsidRPr="00AA1A89" w:rsidDel="00AA1A89">
          <w:rPr>
            <w:rFonts w:ascii="Times New Roman" w:eastAsia="Times New Roman" w:hAnsi="Times New Roman" w:cs="David"/>
            <w:sz w:val="24"/>
            <w:szCs w:val="24"/>
            <w:rtl/>
            <w:lang w:eastAsia="he-IL"/>
          </w:rPr>
          <w:delText xml:space="preserve"> </w:delText>
        </w:r>
        <w:r w:rsidR="00BF5FF1" w:rsidRPr="00AA1A89" w:rsidDel="00AA1A89">
          <w:rPr>
            <w:rFonts w:ascii="Times New Roman" w:eastAsia="Times New Roman" w:hAnsi="Times New Roman" w:cs="David" w:hint="eastAsia"/>
            <w:sz w:val="24"/>
            <w:szCs w:val="24"/>
            <w:highlight w:val="yellow"/>
            <w:rtl/>
            <w:lang w:eastAsia="he-IL"/>
          </w:rPr>
          <w:delText>בצהוב</w:delText>
        </w:r>
      </w:del>
      <w:ins w:id="108" w:author="Ofir Tal" w:date="2021-02-19T11:18:00Z">
        <w:r w:rsidR="00AA1A89" w:rsidRPr="00AA1A89">
          <w:rPr>
            <w:rFonts w:ascii="Times New Roman" w:eastAsia="Times New Roman" w:hAnsi="Times New Roman" w:cs="David"/>
            <w:sz w:val="24"/>
            <w:szCs w:val="24"/>
            <w:rtl/>
            <w:lang w:eastAsia="he-IL"/>
          </w:rPr>
          <w:t xml:space="preserve"> </w:t>
        </w:r>
        <w:r w:rsidR="00AA1A89" w:rsidRPr="00AA1A89">
          <w:rPr>
            <w:rFonts w:ascii="Times New Roman" w:eastAsia="Times New Roman" w:hAnsi="Times New Roman" w:cs="David" w:hint="eastAsia"/>
            <w:sz w:val="24"/>
            <w:szCs w:val="24"/>
            <w:highlight w:val="yellow"/>
            <w:rtl/>
            <w:lang w:eastAsia="he-IL"/>
            <w:rPrChange w:id="109" w:author="Ofir Tal" w:date="2021-02-19T11:19:00Z">
              <w:rPr>
                <w:rFonts w:ascii="Times New Roman" w:eastAsia="Times New Roman" w:hAnsi="Times New Roman" w:cs="David" w:hint="eastAsia"/>
                <w:sz w:val="24"/>
                <w:szCs w:val="24"/>
                <w:rtl/>
                <w:lang w:eastAsia="he-IL"/>
              </w:rPr>
            </w:rPrChange>
          </w:rPr>
          <w:t>אני</w:t>
        </w:r>
        <w:r w:rsidR="00AA1A89" w:rsidRPr="00AA1A89">
          <w:rPr>
            <w:rFonts w:ascii="Times New Roman" w:eastAsia="Times New Roman" w:hAnsi="Times New Roman" w:cs="David"/>
            <w:sz w:val="24"/>
            <w:szCs w:val="24"/>
            <w:highlight w:val="yellow"/>
            <w:rtl/>
            <w:lang w:eastAsia="he-IL"/>
            <w:rPrChange w:id="110" w:author="Ofir Tal" w:date="2021-02-19T11:19:00Z">
              <w:rPr>
                <w:rFonts w:ascii="Times New Roman" w:eastAsia="Times New Roman" w:hAnsi="Times New Roman" w:cs="David"/>
                <w:sz w:val="24"/>
                <w:szCs w:val="24"/>
                <w:rtl/>
                <w:lang w:eastAsia="he-IL"/>
              </w:rPr>
            </w:rPrChange>
          </w:rPr>
          <w:t xml:space="preserve"> כותב לך שוב בצורה הכי ברורה  - הדיון יחזור </w:t>
        </w:r>
        <w:proofErr w:type="spellStart"/>
        <w:r w:rsidR="00AA1A89" w:rsidRPr="00AA1A89">
          <w:rPr>
            <w:rFonts w:ascii="Times New Roman" w:eastAsia="Times New Roman" w:hAnsi="Times New Roman" w:cs="David" w:hint="eastAsia"/>
            <w:sz w:val="24"/>
            <w:szCs w:val="24"/>
            <w:highlight w:val="yellow"/>
            <w:rtl/>
            <w:lang w:eastAsia="he-IL"/>
            <w:rPrChange w:id="111" w:author="Ofir Tal" w:date="2021-02-19T11:19:00Z">
              <w:rPr>
                <w:rFonts w:ascii="Times New Roman" w:eastAsia="Times New Roman" w:hAnsi="Times New Roman" w:cs="David" w:hint="eastAsia"/>
                <w:sz w:val="24"/>
                <w:szCs w:val="24"/>
                <w:rtl/>
                <w:lang w:eastAsia="he-IL"/>
              </w:rPr>
            </w:rPrChange>
          </w:rPr>
          <w:t>לאיזורי</w:t>
        </w:r>
        <w:proofErr w:type="spellEnd"/>
        <w:r w:rsidR="00AA1A89" w:rsidRPr="00AA1A89">
          <w:rPr>
            <w:rFonts w:ascii="Times New Roman" w:eastAsia="Times New Roman" w:hAnsi="Times New Roman" w:cs="David"/>
            <w:sz w:val="24"/>
            <w:szCs w:val="24"/>
            <w:highlight w:val="yellow"/>
            <w:rtl/>
            <w:lang w:eastAsia="he-IL"/>
            <w:rPrChange w:id="112" w:author="Ofir Tal" w:date="2021-02-19T11:19:00Z">
              <w:rPr>
                <w:rFonts w:ascii="Times New Roman" w:eastAsia="Times New Roman" w:hAnsi="Times New Roman" w:cs="David"/>
                <w:sz w:val="24"/>
                <w:szCs w:val="24"/>
                <w:rtl/>
                <w:lang w:eastAsia="he-IL"/>
              </w:rPr>
            </w:rPrChange>
          </w:rPr>
          <w:t xml:space="preserve"> ולא תהיה הכרעה סופית בעניין זה. </w:t>
        </w:r>
      </w:ins>
      <w:ins w:id="113" w:author="Ofir Tal" w:date="2021-02-19T11:19:00Z">
        <w:r w:rsidR="00AA1A89" w:rsidRPr="00AA1A89">
          <w:rPr>
            <w:rFonts w:ascii="Times New Roman" w:eastAsia="Times New Roman" w:hAnsi="Times New Roman" w:cs="David" w:hint="eastAsia"/>
            <w:sz w:val="24"/>
            <w:szCs w:val="24"/>
            <w:highlight w:val="yellow"/>
            <w:rtl/>
            <w:lang w:eastAsia="he-IL"/>
            <w:rPrChange w:id="114" w:author="Ofir Tal" w:date="2021-02-19T11:19:00Z">
              <w:rPr>
                <w:rFonts w:ascii="Times New Roman" w:eastAsia="Times New Roman" w:hAnsi="Times New Roman" w:cs="David" w:hint="eastAsia"/>
                <w:sz w:val="24"/>
                <w:szCs w:val="24"/>
                <w:rtl/>
                <w:lang w:eastAsia="he-IL"/>
              </w:rPr>
            </w:rPrChange>
          </w:rPr>
          <w:t>אנחנו</w:t>
        </w:r>
        <w:r w:rsidR="00AA1A89" w:rsidRPr="00AA1A89">
          <w:rPr>
            <w:rFonts w:ascii="Times New Roman" w:eastAsia="Times New Roman" w:hAnsi="Times New Roman" w:cs="David"/>
            <w:sz w:val="24"/>
            <w:szCs w:val="24"/>
            <w:highlight w:val="yellow"/>
            <w:rtl/>
            <w:lang w:eastAsia="he-IL"/>
            <w:rPrChange w:id="115"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16" w:author="Ofir Tal" w:date="2021-02-19T11:19:00Z">
              <w:rPr>
                <w:rFonts w:ascii="Times New Roman" w:eastAsia="Times New Roman" w:hAnsi="Times New Roman" w:cs="David" w:hint="eastAsia"/>
                <w:sz w:val="24"/>
                <w:szCs w:val="24"/>
                <w:rtl/>
                <w:lang w:eastAsia="he-IL"/>
              </w:rPr>
            </w:rPrChange>
          </w:rPr>
          <w:t>בערעור</w:t>
        </w:r>
        <w:r w:rsidR="00AA1A89" w:rsidRPr="00AA1A89">
          <w:rPr>
            <w:rFonts w:ascii="Times New Roman" w:eastAsia="Times New Roman" w:hAnsi="Times New Roman" w:cs="David"/>
            <w:sz w:val="24"/>
            <w:szCs w:val="24"/>
            <w:highlight w:val="yellow"/>
            <w:rtl/>
            <w:lang w:eastAsia="he-IL"/>
            <w:rPrChange w:id="117"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18" w:author="Ofir Tal" w:date="2021-02-19T11:19:00Z">
              <w:rPr>
                <w:rFonts w:ascii="Times New Roman" w:eastAsia="Times New Roman" w:hAnsi="Times New Roman" w:cs="David" w:hint="eastAsia"/>
                <w:sz w:val="24"/>
                <w:szCs w:val="24"/>
                <w:rtl/>
                <w:lang w:eastAsia="he-IL"/>
              </w:rPr>
            </w:rPrChange>
          </w:rPr>
          <w:t>על</w:t>
        </w:r>
        <w:r w:rsidR="00AA1A89" w:rsidRPr="00AA1A89">
          <w:rPr>
            <w:rFonts w:ascii="Times New Roman" w:eastAsia="Times New Roman" w:hAnsi="Times New Roman" w:cs="David"/>
            <w:sz w:val="24"/>
            <w:szCs w:val="24"/>
            <w:highlight w:val="yellow"/>
            <w:rtl/>
            <w:lang w:eastAsia="he-IL"/>
            <w:rPrChange w:id="119"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20" w:author="Ofir Tal" w:date="2021-02-19T11:19:00Z">
              <w:rPr>
                <w:rFonts w:ascii="Times New Roman" w:eastAsia="Times New Roman" w:hAnsi="Times New Roman" w:cs="David" w:hint="eastAsia"/>
                <w:sz w:val="24"/>
                <w:szCs w:val="24"/>
                <w:rtl/>
                <w:lang w:eastAsia="he-IL"/>
              </w:rPr>
            </w:rPrChange>
          </w:rPr>
          <w:t>דחייה</w:t>
        </w:r>
        <w:r w:rsidR="00AA1A89" w:rsidRPr="00AA1A89">
          <w:rPr>
            <w:rFonts w:ascii="Times New Roman" w:eastAsia="Times New Roman" w:hAnsi="Times New Roman" w:cs="David"/>
            <w:sz w:val="24"/>
            <w:szCs w:val="24"/>
            <w:highlight w:val="yellow"/>
            <w:rtl/>
            <w:lang w:eastAsia="he-IL"/>
            <w:rPrChange w:id="121"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22" w:author="Ofir Tal" w:date="2021-02-19T11:19:00Z">
              <w:rPr>
                <w:rFonts w:ascii="Times New Roman" w:eastAsia="Times New Roman" w:hAnsi="Times New Roman" w:cs="David" w:hint="eastAsia"/>
                <w:sz w:val="24"/>
                <w:szCs w:val="24"/>
                <w:rtl/>
                <w:lang w:eastAsia="he-IL"/>
              </w:rPr>
            </w:rPrChange>
          </w:rPr>
          <w:t>על</w:t>
        </w:r>
        <w:r w:rsidR="00AA1A89" w:rsidRPr="00AA1A89">
          <w:rPr>
            <w:rFonts w:ascii="Times New Roman" w:eastAsia="Times New Roman" w:hAnsi="Times New Roman" w:cs="David"/>
            <w:sz w:val="24"/>
            <w:szCs w:val="24"/>
            <w:highlight w:val="yellow"/>
            <w:rtl/>
            <w:lang w:eastAsia="he-IL"/>
            <w:rPrChange w:id="123"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24" w:author="Ofir Tal" w:date="2021-02-19T11:19:00Z">
              <w:rPr>
                <w:rFonts w:ascii="Times New Roman" w:eastAsia="Times New Roman" w:hAnsi="Times New Roman" w:cs="David" w:hint="eastAsia"/>
                <w:sz w:val="24"/>
                <w:szCs w:val="24"/>
                <w:rtl/>
                <w:lang w:eastAsia="he-IL"/>
              </w:rPr>
            </w:rPrChange>
          </w:rPr>
          <w:t>הסף</w:t>
        </w:r>
        <w:r w:rsidR="00AA1A89" w:rsidRPr="00AA1A89">
          <w:rPr>
            <w:rFonts w:ascii="Times New Roman" w:eastAsia="Times New Roman" w:hAnsi="Times New Roman" w:cs="David" w:hint="cs"/>
            <w:sz w:val="24"/>
            <w:szCs w:val="24"/>
            <w:rtl/>
            <w:lang w:eastAsia="he-IL"/>
          </w:rPr>
          <w:t>.</w:t>
        </w:r>
      </w:ins>
    </w:p>
    <w:p w:rsidR="002E4796" w:rsidRPr="00AA1A89" w:rsidRDefault="00D02C29" w:rsidP="00225658">
      <w:pPr>
        <w:numPr>
          <w:ilvl w:val="0"/>
          <w:numId w:val="1"/>
        </w:numPr>
        <w:tabs>
          <w:tab w:val="left" w:pos="566"/>
        </w:tabs>
        <w:spacing w:after="200" w:line="360" w:lineRule="auto"/>
        <w:ind w:left="360" w:hanging="540"/>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r>
        <w:rPr>
          <w:rFonts w:ascii="Times New Roman" w:eastAsia="Times New Roman" w:hAnsi="Times New Roman" w:cs="David" w:hint="cs"/>
          <w:sz w:val="24"/>
          <w:szCs w:val="24"/>
          <w:rtl/>
          <w:lang w:eastAsia="he-IL"/>
        </w:rPr>
        <w:t xml:space="preserve">, אשר רלבנטיים לשאלת מי החליט על </w:t>
      </w:r>
      <w:proofErr w:type="spellStart"/>
      <w:r w:rsidR="002E4796">
        <w:rPr>
          <w:rFonts w:ascii="Times New Roman" w:eastAsia="Times New Roman" w:hAnsi="Times New Roman" w:cs="David" w:hint="cs"/>
          <w:sz w:val="24"/>
          <w:szCs w:val="24"/>
          <w:rtl/>
          <w:lang w:eastAsia="he-IL"/>
        </w:rPr>
        <w:t>על</w:t>
      </w:r>
      <w:proofErr w:type="spellEnd"/>
      <w:r w:rsidR="002E4796">
        <w:rPr>
          <w:rFonts w:ascii="Times New Roman" w:eastAsia="Times New Roman" w:hAnsi="Times New Roman" w:cs="David" w:hint="cs"/>
          <w:sz w:val="24"/>
          <w:szCs w:val="24"/>
          <w:rtl/>
          <w:lang w:eastAsia="he-IL"/>
        </w:rPr>
        <w:t xml:space="preserve"> נוסחת החישוב ומי מוסמך לקבל את ההחלטה</w:t>
      </w:r>
      <w:r w:rsidR="00E24065" w:rsidRPr="00D02C29">
        <w:rPr>
          <w:rFonts w:ascii="Times New Roman" w:eastAsia="Times New Roman" w:hAnsi="Times New Roman" w:cs="David"/>
          <w:sz w:val="24"/>
          <w:szCs w:val="24"/>
          <w:rtl/>
          <w:lang w:eastAsia="he-IL"/>
        </w:rPr>
        <w:t xml:space="preserve">: </w:t>
      </w:r>
      <w:r w:rsidR="002E4796" w:rsidRPr="00AA1A89">
        <w:rPr>
          <w:rFonts w:ascii="Times New Roman" w:eastAsia="Times New Roman" w:hAnsi="Times New Roman" w:cs="David"/>
          <w:sz w:val="24"/>
          <w:szCs w:val="24"/>
          <w:u w:val="single"/>
          <w:rtl/>
          <w:lang w:eastAsia="he-IL"/>
        </w:rPr>
        <w:t>(1)</w:t>
      </w:r>
      <w:r w:rsidR="002E4796">
        <w:rPr>
          <w:rFonts w:ascii="Times New Roman" w:eastAsia="Times New Roman" w:hAnsi="Times New Roman" w:cs="David" w:hint="cs"/>
          <w:sz w:val="24"/>
          <w:szCs w:val="24"/>
          <w:rtl/>
          <w:lang w:eastAsia="he-I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אישור</w:t>
      </w:r>
      <w:proofErr w:type="spellEnd"/>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21.8.2012 (</w:t>
      </w:r>
      <w:r w:rsidRPr="00AA1A89">
        <w:rPr>
          <w:rFonts w:cs="David" w:hint="cs"/>
          <w:sz w:val="24"/>
          <w:szCs w:val="24"/>
          <w:rtl/>
        </w:rPr>
        <w:t>שנשלח</w:t>
      </w:r>
      <w:r w:rsidRPr="00AA1A89">
        <w:rPr>
          <w:rFonts w:cs="David"/>
          <w:sz w:val="24"/>
          <w:szCs w:val="24"/>
          <w:rtl/>
        </w:rPr>
        <w:t xml:space="preserve"> </w:t>
      </w:r>
      <w:r w:rsidRPr="00AA1A89">
        <w:rPr>
          <w:rFonts w:cs="David" w:hint="cs"/>
          <w:sz w:val="24"/>
          <w:szCs w:val="24"/>
          <w:rtl/>
        </w:rPr>
        <w:t>בפועל</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03.12.2012)</w:t>
      </w:r>
      <w:r w:rsidR="002E4796">
        <w:rPr>
          <w:rFonts w:cs="David" w:hint="cs"/>
          <w:sz w:val="24"/>
          <w:szCs w:val="24"/>
          <w:rtl/>
        </w:rPr>
        <w:t>;</w:t>
      </w:r>
      <w:r w:rsidRPr="00AA1A89">
        <w:rPr>
          <w:rFonts w:cs="David"/>
          <w:sz w:val="24"/>
          <w:szCs w:val="24"/>
          <w:rtl/>
        </w:rPr>
        <w:t xml:space="preserve"> </w:t>
      </w:r>
      <w:r w:rsidR="002E4796" w:rsidRPr="00AA1A89">
        <w:rPr>
          <w:rFonts w:cs="David"/>
          <w:sz w:val="24"/>
          <w:szCs w:val="24"/>
          <w:u w:val="single"/>
          <w:rtl/>
        </w:rPr>
        <w:t>(2)</w:t>
      </w:r>
      <w:r w:rsidR="002E4796">
        <w:rPr>
          <w:rFonts w:cs="David" w:hint="cs"/>
          <w:sz w:val="24"/>
          <w:szCs w:val="24"/>
          <w:rtl/>
        </w:rPr>
        <w:t xml:space="preserve"> </w:t>
      </w:r>
      <w:r w:rsidRPr="00AA1A89">
        <w:rPr>
          <w:rFonts w:cs="David" w:hint="cs"/>
          <w:sz w:val="24"/>
          <w:szCs w:val="24"/>
          <w:rtl/>
        </w:rPr>
        <w:t>מכתבו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לנציבות</w:t>
      </w:r>
      <w:r w:rsidRPr="00AA1A89">
        <w:rPr>
          <w:rFonts w:cs="David"/>
          <w:sz w:val="24"/>
          <w:szCs w:val="24"/>
          <w:rtl/>
        </w:rPr>
        <w:t xml:space="preserve"> </w:t>
      </w:r>
      <w:r w:rsidRPr="00AA1A89">
        <w:rPr>
          <w:rFonts w:cs="David" w:hint="cs"/>
          <w:sz w:val="24"/>
          <w:szCs w:val="24"/>
          <w:rtl/>
        </w:rPr>
        <w:t>שירות</w:t>
      </w:r>
      <w:r w:rsidRPr="00AA1A89">
        <w:rPr>
          <w:rFonts w:cs="David"/>
          <w:sz w:val="24"/>
          <w:szCs w:val="24"/>
          <w:rtl/>
        </w:rPr>
        <w:t xml:space="preserve"> </w:t>
      </w:r>
      <w:r w:rsidRPr="00AA1A89">
        <w:rPr>
          <w:rFonts w:cs="David" w:hint="cs"/>
          <w:sz w:val="24"/>
          <w:szCs w:val="24"/>
          <w:rtl/>
        </w:rPr>
        <w:t>המדינה</w:t>
      </w:r>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8.1.2013. </w:t>
      </w:r>
    </w:p>
    <w:p w:rsidR="00E24065" w:rsidRPr="00E24065" w:rsidRDefault="002E4796" w:rsidP="00AA1A89">
      <w:pPr>
        <w:tabs>
          <w:tab w:val="left" w:pos="566"/>
        </w:tabs>
        <w:spacing w:after="200" w:line="360" w:lineRule="auto"/>
        <w:ind w:left="36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להלן נתייחס לשני המסמכים האמורים, על מנת </w:t>
      </w:r>
      <w:r w:rsidR="00E24065" w:rsidRPr="00D02C29">
        <w:rPr>
          <w:rFonts w:ascii="Times New Roman" w:eastAsia="Times New Roman" w:hAnsi="Times New Roman" w:cs="David" w:hint="eastAsia"/>
          <w:sz w:val="24"/>
          <w:szCs w:val="24"/>
          <w:rtl/>
          <w:lang w:eastAsia="he-IL"/>
        </w:rPr>
        <w:t>להבהיר</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את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האמור</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בהם</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ולחדד</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את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הטענות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בהקשר</w:t>
      </w:r>
      <w:r>
        <w:rPr>
          <w:rFonts w:ascii="Times New Roman" w:eastAsia="Times New Roman" w:hAnsi="Times New Roman" w:cs="David" w:hint="cs"/>
          <w:sz w:val="24"/>
          <w:szCs w:val="24"/>
          <w:rtl/>
          <w:lang w:eastAsia="he-IL"/>
        </w:rPr>
        <w:t>ים הנוגעים להכרעה בסוגיית נוסחת החישוב</w:t>
      </w:r>
      <w:r w:rsidR="00E24065" w:rsidRPr="00E24065">
        <w:rPr>
          <w:rFonts w:ascii="Times New Roman" w:eastAsia="Times New Roman" w:hAnsi="Times New Roman" w:cs="David" w:hint="cs"/>
          <w:sz w:val="24"/>
          <w:szCs w:val="24"/>
          <w:rtl/>
          <w:lang w:eastAsia="he-IL"/>
        </w:rPr>
        <w:t xml:space="preserve">:  </w:t>
      </w:r>
    </w:p>
    <w:p w:rsidR="002E4796" w:rsidRPr="00EA4661" w:rsidRDefault="002E4796" w:rsidP="00B13E75">
      <w:pPr>
        <w:numPr>
          <w:ilvl w:val="1"/>
          <w:numId w:val="1"/>
        </w:numPr>
        <w:tabs>
          <w:tab w:val="clear" w:pos="792"/>
          <w:tab w:val="left" w:pos="1214"/>
        </w:tabs>
        <w:spacing w:after="200" w:line="360" w:lineRule="auto"/>
        <w:ind w:left="1214" w:hanging="612"/>
        <w:jc w:val="both"/>
        <w:rPr>
          <w:rFonts w:cs="David"/>
          <w:sz w:val="24"/>
          <w:szCs w:val="24"/>
          <w:highlight w:val="green"/>
        </w:rPr>
      </w:pPr>
      <w:r w:rsidRPr="00AA1A89">
        <w:rPr>
          <w:rFonts w:cs="David" w:hint="cs"/>
          <w:sz w:val="24"/>
          <w:szCs w:val="24"/>
          <w:u w:val="single"/>
          <w:rtl/>
        </w:rPr>
        <w:t>ראשית</w:t>
      </w:r>
      <w:r w:rsidRPr="00AA1A89">
        <w:rPr>
          <w:rFonts w:cs="David"/>
          <w:sz w:val="24"/>
          <w:szCs w:val="24"/>
          <w:rtl/>
        </w:rPr>
        <w:t xml:space="preserve">, </w:t>
      </w:r>
      <w:r w:rsidRPr="00AA1A89">
        <w:rPr>
          <w:rFonts w:cs="David" w:hint="cs"/>
          <w:sz w:val="24"/>
          <w:szCs w:val="24"/>
          <w:rtl/>
        </w:rPr>
        <w:t>בסעיף</w:t>
      </w:r>
      <w:r w:rsidRPr="00AA1A89">
        <w:rPr>
          <w:rFonts w:cs="David"/>
          <w:sz w:val="24"/>
          <w:szCs w:val="24"/>
          <w:rtl/>
        </w:rPr>
        <w:t xml:space="preserve"> 2 </w:t>
      </w:r>
      <w:r w:rsidRPr="00AA1A89">
        <w:rPr>
          <w:rFonts w:cs="David" w:hint="cs"/>
          <w:sz w:val="24"/>
          <w:szCs w:val="24"/>
          <w:rtl/>
        </w:rPr>
        <w:t>להשלמת</w:t>
      </w:r>
      <w:r w:rsidRPr="00AA1A89">
        <w:rPr>
          <w:rFonts w:cs="David"/>
          <w:sz w:val="24"/>
          <w:szCs w:val="24"/>
          <w:rtl/>
        </w:rPr>
        <w:t xml:space="preserve"> </w:t>
      </w:r>
      <w:r w:rsidRPr="00AA1A89">
        <w:rPr>
          <w:rFonts w:cs="David" w:hint="cs"/>
          <w:sz w:val="24"/>
          <w:szCs w:val="24"/>
          <w:rtl/>
        </w:rPr>
        <w:t>הטיעון</w:t>
      </w:r>
      <w:r w:rsidRPr="00AA1A89">
        <w:rPr>
          <w:rFonts w:cs="David"/>
          <w:sz w:val="24"/>
          <w:szCs w:val="24"/>
          <w:rtl/>
        </w:rPr>
        <w:t xml:space="preserve"> </w:t>
      </w:r>
      <w:r w:rsidRPr="00AA1A89">
        <w:rPr>
          <w:rFonts w:cs="David" w:hint="cs"/>
          <w:sz w:val="24"/>
          <w:szCs w:val="24"/>
          <w:rtl/>
        </w:rPr>
        <w:t>כתבו</w:t>
      </w:r>
      <w:r w:rsidRPr="00AA1A89">
        <w:rPr>
          <w:rFonts w:cs="David"/>
          <w:sz w:val="24"/>
          <w:szCs w:val="24"/>
          <w:rtl/>
        </w:rPr>
        <w:t xml:space="preserve"> </w:t>
      </w:r>
      <w:r w:rsidRPr="00AA1A89">
        <w:rPr>
          <w:rFonts w:cs="David" w:hint="cs"/>
          <w:sz w:val="24"/>
          <w:szCs w:val="24"/>
          <w:rtl/>
        </w:rPr>
        <w:t>המשיבות</w:t>
      </w:r>
      <w:del w:id="125" w:author="Ofir Tal" w:date="2021-02-19T11:22:00Z">
        <w:r w:rsidRPr="00AA1A89" w:rsidDel="00B13E75">
          <w:rPr>
            <w:rFonts w:cs="David"/>
            <w:sz w:val="24"/>
            <w:szCs w:val="24"/>
            <w:rtl/>
          </w:rPr>
          <w:delText xml:space="preserve">, </w:delText>
        </w:r>
      </w:del>
      <w:del w:id="126" w:author="Ofir Tal" w:date="2021-02-19T11:21:00Z">
        <w:r w:rsidRPr="00AA1A89" w:rsidDel="00B13E75">
          <w:rPr>
            <w:rFonts w:cs="David" w:hint="cs"/>
            <w:sz w:val="24"/>
            <w:szCs w:val="24"/>
            <w:rtl/>
          </w:rPr>
          <w:delText>בשוגג</w:delText>
        </w:r>
      </w:del>
      <w:r w:rsidRPr="00AA1A89">
        <w:rPr>
          <w:rFonts w:cs="David"/>
          <w:sz w:val="24"/>
          <w:szCs w:val="24"/>
          <w:rtl/>
        </w:rPr>
        <w:t xml:space="preserve">, </w:t>
      </w:r>
      <w:del w:id="127" w:author="Ofir Tal" w:date="2021-02-19T11:21:00Z">
        <w:r w:rsidR="00EA4661" w:rsidRPr="00EA4661" w:rsidDel="00AA1A89">
          <w:rPr>
            <w:rFonts w:cs="David" w:hint="cs"/>
            <w:sz w:val="24"/>
            <w:szCs w:val="24"/>
            <w:highlight w:val="green"/>
            <w:rtl/>
          </w:rPr>
          <w:delText>למה "בשוגג"</w:delText>
        </w:r>
      </w:del>
      <w:r w:rsidRPr="00AA1A89">
        <w:rPr>
          <w:rFonts w:cs="David" w:hint="cs"/>
          <w:sz w:val="24"/>
          <w:szCs w:val="24"/>
          <w:rtl/>
        </w:rPr>
        <w:t>כי</w:t>
      </w:r>
      <w:r w:rsidRPr="00AA1A89">
        <w:rPr>
          <w:rFonts w:cs="David"/>
          <w:sz w:val="24"/>
          <w:szCs w:val="24"/>
          <w:rt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הובא</w:t>
      </w:r>
      <w:r w:rsidRPr="00AA1A89">
        <w:rPr>
          <w:rFonts w:cs="David"/>
          <w:sz w:val="24"/>
          <w:szCs w:val="24"/>
          <w:rtl/>
        </w:rPr>
        <w:t xml:space="preserve"> </w:t>
      </w:r>
      <w:r w:rsidRPr="00AA1A89">
        <w:rPr>
          <w:rFonts w:cs="David" w:hint="cs"/>
          <w:sz w:val="24"/>
          <w:szCs w:val="24"/>
          <w:rtl/>
        </w:rPr>
        <w:t>לידיעתו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i/>
          <w:iCs/>
          <w:sz w:val="24"/>
          <w:szCs w:val="24"/>
          <w:rtl/>
        </w:rPr>
        <w:t>ביום</w:t>
      </w:r>
      <w:r w:rsidRPr="00AA1A89">
        <w:rPr>
          <w:rFonts w:cs="David"/>
          <w:i/>
          <w:iCs/>
          <w:sz w:val="24"/>
          <w:szCs w:val="24"/>
          <w:rtl/>
        </w:rPr>
        <w:t xml:space="preserve"> 3.12.2012 </w:t>
      </w:r>
      <w:r w:rsidRPr="00AA1A89">
        <w:rPr>
          <w:rFonts w:cs="David" w:hint="cs"/>
          <w:i/>
          <w:iCs/>
          <w:sz w:val="24"/>
          <w:szCs w:val="24"/>
          <w:rtl/>
        </w:rPr>
        <w:t>באמצעות</w:t>
      </w:r>
      <w:r w:rsidRPr="00AA1A89">
        <w:rPr>
          <w:rFonts w:cs="David"/>
          <w:i/>
          <w:iCs/>
          <w:sz w:val="24"/>
          <w:szCs w:val="24"/>
          <w:rtl/>
        </w:rPr>
        <w:t xml:space="preserve"> </w:t>
      </w:r>
      <w:r w:rsidRPr="00AA1A89">
        <w:rPr>
          <w:rFonts w:cs="David" w:hint="cs"/>
          <w:i/>
          <w:iCs/>
          <w:sz w:val="24"/>
          <w:szCs w:val="24"/>
          <w:rtl/>
        </w:rPr>
        <w:t>הפקס</w:t>
      </w:r>
      <w:r w:rsidRPr="00AA1A89">
        <w:rPr>
          <w:rFonts w:cs="David"/>
          <w:i/>
          <w:iCs/>
          <w:sz w:val="24"/>
          <w:szCs w:val="24"/>
          <w:rtl/>
        </w:rPr>
        <w:t>..."</w:t>
      </w:r>
      <w:r w:rsidRPr="00AA1A89">
        <w:rPr>
          <w:rFonts w:cs="David"/>
          <w:sz w:val="24"/>
          <w:szCs w:val="24"/>
          <w:rtl/>
        </w:rPr>
        <w:t xml:space="preserve">. </w:t>
      </w:r>
      <w:r w:rsidRPr="00AA1A89">
        <w:rPr>
          <w:rFonts w:cs="David" w:hint="cs"/>
          <w:sz w:val="24"/>
          <w:szCs w:val="24"/>
          <w:rtl/>
        </w:rPr>
        <w:t>המשיבות</w:t>
      </w:r>
      <w:r w:rsidRPr="00AA1A89">
        <w:rPr>
          <w:rFonts w:cs="David"/>
          <w:sz w:val="24"/>
          <w:szCs w:val="24"/>
          <w:rtl/>
        </w:rPr>
        <w:t xml:space="preserve"> </w:t>
      </w:r>
      <w:r w:rsidRPr="00AA1A89">
        <w:rPr>
          <w:rFonts w:cs="David" w:hint="cs"/>
          <w:sz w:val="24"/>
          <w:szCs w:val="24"/>
          <w:rtl/>
        </w:rPr>
        <w:t>אינן</w:t>
      </w:r>
      <w:r w:rsidRPr="00AA1A89">
        <w:rPr>
          <w:rFonts w:cs="David"/>
          <w:sz w:val="24"/>
          <w:szCs w:val="24"/>
          <w:rtl/>
        </w:rPr>
        <w:t xml:space="preserve"> </w:t>
      </w:r>
      <w:r w:rsidRPr="00AA1A89">
        <w:rPr>
          <w:rFonts w:cs="David" w:hint="cs"/>
          <w:sz w:val="24"/>
          <w:szCs w:val="24"/>
          <w:rtl/>
        </w:rPr>
        <w:t>מדייקות</w:t>
      </w:r>
      <w:r w:rsidRPr="00AA1A89">
        <w:rPr>
          <w:rFonts w:cs="David"/>
          <w:sz w:val="24"/>
          <w:szCs w:val="24"/>
          <w:rtl/>
        </w:rPr>
        <w:t xml:space="preserve"> </w:t>
      </w:r>
      <w:r w:rsidRPr="00AA1A89">
        <w:rPr>
          <w:rFonts w:cs="David" w:hint="cs"/>
          <w:sz w:val="24"/>
          <w:szCs w:val="24"/>
          <w:rtl/>
        </w:rPr>
        <w:t>שכן</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לא</w:t>
      </w:r>
      <w:r w:rsidRPr="00AA1A89">
        <w:rPr>
          <w:rFonts w:cs="David"/>
          <w:sz w:val="24"/>
          <w:szCs w:val="24"/>
          <w:rtl/>
        </w:rPr>
        <w:t xml:space="preserve"> </w:t>
      </w:r>
      <w:r w:rsidRPr="00AA1A89">
        <w:rPr>
          <w:rFonts w:cs="David" w:hint="cs"/>
          <w:sz w:val="24"/>
          <w:szCs w:val="24"/>
          <w:rtl/>
        </w:rPr>
        <w:t>טען</w:t>
      </w:r>
      <w:r w:rsidRPr="00AA1A89">
        <w:rPr>
          <w:rFonts w:cs="David"/>
          <w:sz w:val="24"/>
          <w:szCs w:val="24"/>
          <w:rtl/>
        </w:rPr>
        <w:t xml:space="preserve"> </w:t>
      </w:r>
      <w:r w:rsidRPr="00AA1A89">
        <w:rPr>
          <w:rFonts w:cs="David" w:hint="cs"/>
          <w:sz w:val="24"/>
          <w:szCs w:val="24"/>
          <w:rtl/>
        </w:rPr>
        <w:t>שהוא</w:t>
      </w:r>
      <w:r w:rsidRPr="00AA1A89">
        <w:rPr>
          <w:rFonts w:cs="David"/>
          <w:sz w:val="24"/>
          <w:szCs w:val="24"/>
          <w:rtl/>
        </w:rPr>
        <w:t xml:space="preserve"> </w:t>
      </w:r>
      <w:r w:rsidRPr="00AA1A89">
        <w:rPr>
          <w:rFonts w:cs="David" w:hint="cs"/>
          <w:sz w:val="24"/>
          <w:szCs w:val="24"/>
          <w:rtl/>
        </w:rPr>
        <w:t>זה</w:t>
      </w:r>
      <w:r w:rsidRPr="00AA1A89">
        <w:rPr>
          <w:rFonts w:cs="David"/>
          <w:sz w:val="24"/>
          <w:szCs w:val="24"/>
          <w:rtl/>
        </w:rPr>
        <w:t xml:space="preserve"> </w:t>
      </w:r>
      <w:r w:rsidRPr="00AA1A89">
        <w:rPr>
          <w:rFonts w:cs="David" w:hint="cs"/>
          <w:sz w:val="24"/>
          <w:szCs w:val="24"/>
          <w:rtl/>
        </w:rPr>
        <w:t>שקיבל</w:t>
      </w:r>
      <w:r w:rsidRPr="00AA1A89">
        <w:rPr>
          <w:rFonts w:cs="David"/>
          <w:sz w:val="24"/>
          <w:szCs w:val="24"/>
          <w:rtl/>
        </w:rPr>
        <w:t xml:space="preserve"> </w:t>
      </w:r>
      <w:r w:rsidRPr="00AA1A89">
        <w:rPr>
          <w:rFonts w:cs="David" w:hint="cs"/>
          <w:sz w:val="24"/>
          <w:szCs w:val="24"/>
          <w:rtl/>
        </w:rPr>
        <w:t>את</w:t>
      </w:r>
      <w:r w:rsidRPr="00AA1A89">
        <w:rPr>
          <w:rFonts w:cs="David"/>
          <w:sz w:val="24"/>
          <w:szCs w:val="24"/>
          <w:rt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באמצעות</w:t>
      </w:r>
      <w:r w:rsidRPr="00AA1A89">
        <w:rPr>
          <w:rFonts w:cs="David"/>
          <w:sz w:val="24"/>
          <w:szCs w:val="24"/>
          <w:rtl/>
        </w:rPr>
        <w:t xml:space="preserve"> </w:t>
      </w:r>
      <w:r w:rsidRPr="00AA1A89">
        <w:rPr>
          <w:rFonts w:cs="David" w:hint="cs"/>
          <w:sz w:val="24"/>
          <w:szCs w:val="24"/>
          <w:rtl/>
        </w:rPr>
        <w:t>פקסימיליה</w:t>
      </w:r>
      <w:r w:rsidRPr="00AA1A89">
        <w:rPr>
          <w:rFonts w:cs="David"/>
          <w:sz w:val="24"/>
          <w:szCs w:val="24"/>
          <w:rtl/>
        </w:rPr>
        <w:t xml:space="preserve">, </w:t>
      </w:r>
      <w:r w:rsidRPr="00AA1A89">
        <w:rPr>
          <w:rFonts w:cs="David" w:hint="cs"/>
          <w:sz w:val="24"/>
          <w:szCs w:val="24"/>
          <w:rtl/>
        </w:rPr>
        <w:t>אלא</w:t>
      </w:r>
      <w:r w:rsidRPr="00AA1A89">
        <w:rPr>
          <w:rFonts w:cs="David"/>
          <w:sz w:val="24"/>
          <w:szCs w:val="24"/>
          <w:rtl/>
        </w:rPr>
        <w:t xml:space="preserve"> </w:t>
      </w:r>
      <w:r w:rsidRPr="00AA1A89">
        <w:rPr>
          <w:rFonts w:cs="David" w:hint="cs"/>
          <w:sz w:val="24"/>
          <w:szCs w:val="24"/>
          <w:rtl/>
        </w:rPr>
        <w:t>שהאישור</w:t>
      </w:r>
      <w:r w:rsidRPr="00AA1A89">
        <w:rPr>
          <w:rFonts w:cs="David"/>
          <w:sz w:val="24"/>
          <w:szCs w:val="24"/>
          <w:rtl/>
        </w:rPr>
        <w:t xml:space="preserve"> </w:t>
      </w:r>
      <w:r w:rsidRPr="00AA1A89">
        <w:rPr>
          <w:rFonts w:cs="David" w:hint="cs"/>
          <w:sz w:val="24"/>
          <w:szCs w:val="24"/>
          <w:rtl/>
        </w:rPr>
        <w:t>נשלח</w:t>
      </w:r>
      <w:r w:rsidRPr="00AA1A89">
        <w:rPr>
          <w:rFonts w:cs="David"/>
          <w:sz w:val="24"/>
          <w:szCs w:val="24"/>
          <w:rtl/>
        </w:rPr>
        <w:t xml:space="preserve"> </w:t>
      </w:r>
      <w:r w:rsidRPr="00AA1A89">
        <w:rPr>
          <w:rFonts w:cs="David" w:hint="cs"/>
          <w:sz w:val="24"/>
          <w:szCs w:val="24"/>
          <w:rtl/>
        </w:rPr>
        <w:t>באמצעות</w:t>
      </w:r>
      <w:r w:rsidRPr="00AA1A89">
        <w:rPr>
          <w:rFonts w:cs="David"/>
          <w:sz w:val="24"/>
          <w:szCs w:val="24"/>
          <w:rtl/>
        </w:rPr>
        <w:t xml:space="preserve"> </w:t>
      </w:r>
      <w:r w:rsidRPr="00AA1A89">
        <w:rPr>
          <w:rFonts w:cs="David" w:hint="cs"/>
          <w:sz w:val="24"/>
          <w:szCs w:val="24"/>
          <w:rtl/>
        </w:rPr>
        <w:t>הפקסימיליה</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רק</w:t>
      </w:r>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3.12.2012 </w:t>
      </w:r>
      <w:r w:rsidRPr="00AA1A89">
        <w:rPr>
          <w:rFonts w:cs="David" w:hint="cs"/>
          <w:sz w:val="24"/>
          <w:szCs w:val="24"/>
          <w:rtl/>
        </w:rPr>
        <w:t>וכי</w:t>
      </w:r>
      <w:r w:rsidRPr="00AA1A89">
        <w:rPr>
          <w:rFonts w:cs="David"/>
          <w:sz w:val="24"/>
          <w:szCs w:val="24"/>
          <w:rtl/>
        </w:rPr>
        <w:t xml:space="preserve"> </w:t>
      </w:r>
      <w:r w:rsidRPr="00AA1A89">
        <w:rPr>
          <w:rFonts w:cs="David" w:hint="cs"/>
          <w:sz w:val="24"/>
          <w:szCs w:val="24"/>
          <w:rtl/>
        </w:rPr>
        <w:t>הוא</w:t>
      </w:r>
      <w:r w:rsidRPr="00AA1A89">
        <w:rPr>
          <w:rFonts w:cs="David"/>
          <w:sz w:val="24"/>
          <w:szCs w:val="24"/>
          <w:rtl/>
        </w:rPr>
        <w:t xml:space="preserve"> </w:t>
      </w:r>
      <w:r w:rsidRPr="00AA1A89">
        <w:rPr>
          <w:rFonts w:cs="David" w:hint="cs"/>
          <w:sz w:val="24"/>
          <w:szCs w:val="24"/>
          <w:rtl/>
        </w:rPr>
        <w:t>קיבל</w:t>
      </w:r>
      <w:r w:rsidRPr="00AA1A89">
        <w:rPr>
          <w:rFonts w:cs="David"/>
          <w:sz w:val="24"/>
          <w:szCs w:val="24"/>
          <w:rtl/>
        </w:rPr>
        <w:t xml:space="preserve"> </w:t>
      </w:r>
      <w:r w:rsidRPr="00AA1A89">
        <w:rPr>
          <w:rFonts w:cs="David" w:hint="cs"/>
          <w:sz w:val="24"/>
          <w:szCs w:val="24"/>
          <w:rtl/>
        </w:rPr>
        <w:t>אותו</w:t>
      </w:r>
      <w:r w:rsidRPr="00AA1A89">
        <w:rPr>
          <w:rFonts w:cs="David"/>
          <w:sz w:val="24"/>
          <w:szCs w:val="24"/>
          <w:rtl/>
        </w:rPr>
        <w:t xml:space="preserve"> – "</w:t>
      </w:r>
      <w:r w:rsidRPr="00AA1A89">
        <w:rPr>
          <w:rFonts w:cs="David" w:hint="cs"/>
          <w:i/>
          <w:iCs/>
          <w:sz w:val="24"/>
          <w:szCs w:val="24"/>
          <w:rtl/>
        </w:rPr>
        <w:t>בימים</w:t>
      </w:r>
      <w:r w:rsidRPr="00AA1A89">
        <w:rPr>
          <w:rFonts w:cs="David"/>
          <w:i/>
          <w:iCs/>
          <w:sz w:val="24"/>
          <w:szCs w:val="24"/>
          <w:rtl/>
        </w:rPr>
        <w:t xml:space="preserve"> </w:t>
      </w:r>
      <w:r w:rsidRPr="00AA1A89">
        <w:rPr>
          <w:rFonts w:cs="David" w:hint="cs"/>
          <w:i/>
          <w:iCs/>
          <w:sz w:val="24"/>
          <w:szCs w:val="24"/>
          <w:rtl/>
        </w:rPr>
        <w:t>אלו</w:t>
      </w:r>
      <w:r w:rsidRPr="00AA1A89">
        <w:rPr>
          <w:rFonts w:cs="David"/>
          <w:i/>
          <w:iCs/>
          <w:sz w:val="24"/>
          <w:szCs w:val="24"/>
          <w:rtl/>
        </w:rPr>
        <w:t xml:space="preserve"> </w:t>
      </w:r>
      <w:r w:rsidRPr="00AA1A89">
        <w:rPr>
          <w:rFonts w:cs="David" w:hint="cs"/>
          <w:i/>
          <w:iCs/>
          <w:sz w:val="24"/>
          <w:szCs w:val="24"/>
          <w:rtl/>
        </w:rPr>
        <w:t>לבקשתי</w:t>
      </w:r>
      <w:r w:rsidRPr="00AA1A89">
        <w:rPr>
          <w:rFonts w:cs="David"/>
          <w:i/>
          <w:iCs/>
          <w:sz w:val="24"/>
          <w:szCs w:val="24"/>
          <w:rtl/>
        </w:rPr>
        <w:t xml:space="preserve"> </w:t>
      </w:r>
      <w:r w:rsidRPr="00AA1A89">
        <w:rPr>
          <w:rFonts w:cs="David" w:hint="cs"/>
          <w:i/>
          <w:iCs/>
          <w:sz w:val="24"/>
          <w:szCs w:val="24"/>
          <w:rtl/>
        </w:rPr>
        <w:t>ממנהל</w:t>
      </w:r>
      <w:r w:rsidRPr="00AA1A89">
        <w:rPr>
          <w:rFonts w:cs="David"/>
          <w:i/>
          <w:iCs/>
          <w:sz w:val="24"/>
          <w:szCs w:val="24"/>
          <w:rtl/>
        </w:rPr>
        <w:t xml:space="preserve"> </w:t>
      </w:r>
      <w:proofErr w:type="spellStart"/>
      <w:r w:rsidRPr="00AA1A89">
        <w:rPr>
          <w:rFonts w:cs="David" w:hint="cs"/>
          <w:i/>
          <w:iCs/>
          <w:sz w:val="24"/>
          <w:szCs w:val="24"/>
          <w:rtl/>
        </w:rPr>
        <w:t>הגימלאות</w:t>
      </w:r>
      <w:proofErr w:type="spellEnd"/>
      <w:r w:rsidRPr="00AA1A89">
        <w:rPr>
          <w:rFonts w:cs="David"/>
          <w:sz w:val="24"/>
          <w:szCs w:val="24"/>
          <w:rtl/>
        </w:rPr>
        <w:t>".</w:t>
      </w:r>
      <w:ins w:id="128" w:author="Ofir Tal" w:date="2021-02-19T11:22:00Z">
        <w:r w:rsidR="00B13E75">
          <w:rPr>
            <w:rFonts w:cs="David" w:hint="cs"/>
            <w:sz w:val="24"/>
            <w:szCs w:val="24"/>
            <w:rtl/>
          </w:rPr>
          <w:t xml:space="preserve"> נושא זה גם הובהר בדיון עצמו, ולא ברור מדוע חוזרות המשיבות על טעות זאת.</w:t>
        </w:r>
      </w:ins>
      <w:del w:id="129" w:author="Ofir Tal" w:date="2021-02-19T11:21:00Z">
        <w:r w:rsidRPr="00AA1A89" w:rsidDel="00B13E75">
          <w:rPr>
            <w:rFonts w:cs="David"/>
            <w:sz w:val="24"/>
            <w:szCs w:val="24"/>
            <w:rtl/>
          </w:rPr>
          <w:delText xml:space="preserve"> </w:delText>
        </w:r>
        <w:r w:rsidR="00EA4661" w:rsidRPr="00EA4661" w:rsidDel="00B13E75">
          <w:rPr>
            <w:rFonts w:cs="David" w:hint="cs"/>
            <w:sz w:val="24"/>
            <w:szCs w:val="24"/>
            <w:highlight w:val="green"/>
            <w:rtl/>
          </w:rPr>
          <w:delText>למה לא לחזק את חוסר ההגינות של הפרקליטות עם המסר שב5.1 שמחקת?</w:delText>
        </w:r>
      </w:del>
      <w:ins w:id="130" w:author="Ofir Tal" w:date="2021-02-19T11:21:00Z">
        <w:r w:rsidR="00B13E75">
          <w:rPr>
            <w:rFonts w:cs="David" w:hint="cs"/>
            <w:sz w:val="24"/>
            <w:szCs w:val="24"/>
            <w:highlight w:val="green"/>
            <w:rtl/>
          </w:rPr>
          <w:t xml:space="preserve"> </w:t>
        </w:r>
        <w:r w:rsidR="00B13E75" w:rsidRPr="00B13E75">
          <w:rPr>
            <w:rFonts w:cs="David" w:hint="eastAsia"/>
            <w:sz w:val="24"/>
            <w:szCs w:val="24"/>
            <w:highlight w:val="yellow"/>
            <w:rtl/>
            <w:rPrChange w:id="131" w:author="Ofir Tal" w:date="2021-02-19T11:21:00Z">
              <w:rPr>
                <w:rFonts w:cs="David" w:hint="eastAsia"/>
                <w:sz w:val="24"/>
                <w:szCs w:val="24"/>
                <w:highlight w:val="green"/>
                <w:rtl/>
              </w:rPr>
            </w:rPrChange>
          </w:rPr>
          <w:t>לא</w:t>
        </w:r>
        <w:r w:rsidR="00B13E75" w:rsidRPr="00B13E75">
          <w:rPr>
            <w:rFonts w:cs="David"/>
            <w:sz w:val="24"/>
            <w:szCs w:val="24"/>
            <w:highlight w:val="yellow"/>
            <w:rtl/>
            <w:rPrChange w:id="132"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33" w:author="Ofir Tal" w:date="2021-02-19T11:21:00Z">
              <w:rPr>
                <w:rFonts w:cs="David" w:hint="eastAsia"/>
                <w:sz w:val="24"/>
                <w:szCs w:val="24"/>
                <w:highlight w:val="green"/>
                <w:rtl/>
              </w:rPr>
            </w:rPrChange>
          </w:rPr>
          <w:t>בזה</w:t>
        </w:r>
        <w:r w:rsidR="00B13E75" w:rsidRPr="00B13E75">
          <w:rPr>
            <w:rFonts w:cs="David"/>
            <w:sz w:val="24"/>
            <w:szCs w:val="24"/>
            <w:highlight w:val="yellow"/>
            <w:rtl/>
            <w:rPrChange w:id="134"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35" w:author="Ofir Tal" w:date="2021-02-19T11:21:00Z">
              <w:rPr>
                <w:rFonts w:cs="David" w:hint="eastAsia"/>
                <w:sz w:val="24"/>
                <w:szCs w:val="24"/>
                <w:highlight w:val="green"/>
                <w:rtl/>
              </w:rPr>
            </w:rPrChange>
          </w:rPr>
          <w:t>מתבטא</w:t>
        </w:r>
        <w:r w:rsidR="00B13E75" w:rsidRPr="00B13E75">
          <w:rPr>
            <w:rFonts w:cs="David"/>
            <w:sz w:val="24"/>
            <w:szCs w:val="24"/>
            <w:highlight w:val="yellow"/>
            <w:rtl/>
            <w:rPrChange w:id="136"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37" w:author="Ofir Tal" w:date="2021-02-19T11:21:00Z">
              <w:rPr>
                <w:rFonts w:cs="David" w:hint="eastAsia"/>
                <w:sz w:val="24"/>
                <w:szCs w:val="24"/>
                <w:highlight w:val="green"/>
                <w:rtl/>
              </w:rPr>
            </w:rPrChange>
          </w:rPr>
          <w:t>חוסר</w:t>
        </w:r>
        <w:r w:rsidR="00B13E75" w:rsidRPr="00B13E75">
          <w:rPr>
            <w:rFonts w:cs="David"/>
            <w:sz w:val="24"/>
            <w:szCs w:val="24"/>
            <w:highlight w:val="yellow"/>
            <w:rtl/>
            <w:rPrChange w:id="138"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39" w:author="Ofir Tal" w:date="2021-02-19T11:21:00Z">
              <w:rPr>
                <w:rFonts w:cs="David" w:hint="eastAsia"/>
                <w:sz w:val="24"/>
                <w:szCs w:val="24"/>
                <w:highlight w:val="green"/>
                <w:rtl/>
              </w:rPr>
            </w:rPrChange>
          </w:rPr>
          <w:t>ההגינות</w:t>
        </w:r>
        <w:r w:rsidR="00B13E75" w:rsidRPr="00B13E75">
          <w:rPr>
            <w:rFonts w:cs="David"/>
            <w:sz w:val="24"/>
            <w:szCs w:val="24"/>
            <w:highlight w:val="yellow"/>
            <w:rtl/>
            <w:rPrChange w:id="140"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41" w:author="Ofir Tal" w:date="2021-02-19T11:21:00Z">
              <w:rPr>
                <w:rFonts w:cs="David" w:hint="eastAsia"/>
                <w:sz w:val="24"/>
                <w:szCs w:val="24"/>
                <w:highlight w:val="green"/>
                <w:rtl/>
              </w:rPr>
            </w:rPrChange>
          </w:rPr>
          <w:t>שלהם</w:t>
        </w:r>
      </w:ins>
    </w:p>
    <w:p w:rsidR="00D75660" w:rsidRPr="00D75660" w:rsidRDefault="00D75660" w:rsidP="00AA1A89">
      <w:pPr>
        <w:pStyle w:val="a3"/>
        <w:tabs>
          <w:tab w:val="left" w:pos="1214"/>
        </w:tabs>
        <w:spacing w:after="200" w:line="360" w:lineRule="auto"/>
        <w:ind w:left="630"/>
        <w:jc w:val="both"/>
        <w:rPr>
          <w:rFonts w:ascii="Times New Roman" w:eastAsia="Times New Roman" w:hAnsi="Times New Roman" w:cs="David"/>
          <w:sz w:val="24"/>
          <w:szCs w:val="24"/>
          <w:rtl/>
          <w:lang w:eastAsia="he-IL"/>
        </w:rPr>
      </w:pPr>
      <w:r w:rsidRPr="00D75660">
        <w:rPr>
          <w:rFonts w:ascii="Times New Roman" w:eastAsia="Times New Roman" w:hAnsi="Times New Roman" w:cs="David" w:hint="cs"/>
          <w:i/>
          <w:iCs/>
          <w:sz w:val="24"/>
          <w:szCs w:val="24"/>
          <w:rtl/>
          <w:lang w:eastAsia="he-IL"/>
        </w:rPr>
        <w:t>**</w:t>
      </w:r>
      <w:r w:rsidRPr="00D75660">
        <w:rPr>
          <w:rFonts w:ascii="Times New Roman" w:eastAsia="Times New Roman" w:hAnsi="Times New Roman" w:cs="David"/>
          <w:i/>
          <w:iCs/>
          <w:sz w:val="24"/>
          <w:szCs w:val="24"/>
          <w:rtl/>
          <w:lang w:eastAsia="he-IL"/>
        </w:rPr>
        <w:tab/>
      </w:r>
      <w:r w:rsidRPr="00D75660">
        <w:rPr>
          <w:rFonts w:ascii="Times New Roman" w:eastAsia="Times New Roman" w:hAnsi="Times New Roman" w:cs="David" w:hint="cs"/>
          <w:i/>
          <w:iCs/>
          <w:sz w:val="24"/>
          <w:szCs w:val="24"/>
          <w:rtl/>
          <w:lang w:eastAsia="he-IL"/>
        </w:rPr>
        <w:t xml:space="preserve">למען הנוחות, מכתב המערער מצורף </w:t>
      </w:r>
      <w:r w:rsidRPr="00D75660">
        <w:rPr>
          <w:rFonts w:ascii="Times New Roman" w:eastAsia="Times New Roman" w:hAnsi="Times New Roman" w:cs="David" w:hint="cs"/>
          <w:i/>
          <w:iCs/>
          <w:sz w:val="24"/>
          <w:szCs w:val="24"/>
          <w:highlight w:val="yellow"/>
          <w:rtl/>
          <w:lang w:eastAsia="he-IL"/>
        </w:rPr>
        <w:t>כנספח 1</w:t>
      </w:r>
      <w:r w:rsidRPr="00D75660">
        <w:rPr>
          <w:rFonts w:ascii="Times New Roman" w:eastAsia="Times New Roman" w:hAnsi="Times New Roman" w:cs="David" w:hint="cs"/>
          <w:i/>
          <w:iCs/>
          <w:sz w:val="24"/>
          <w:szCs w:val="24"/>
          <w:rtl/>
          <w:lang w:eastAsia="he-IL"/>
        </w:rPr>
        <w:t xml:space="preserve"> לתשובה זאת.</w:t>
      </w:r>
      <w:r w:rsidRPr="00D75660">
        <w:rPr>
          <w:rFonts w:ascii="Times New Roman" w:eastAsia="Times New Roman" w:hAnsi="Times New Roman" w:cs="David" w:hint="cs"/>
          <w:sz w:val="24"/>
          <w:szCs w:val="24"/>
          <w:rtl/>
          <w:lang w:eastAsia="he-IL"/>
        </w:rPr>
        <w:t xml:space="preserve"> </w:t>
      </w:r>
    </w:p>
    <w:p w:rsidR="00FB08C1" w:rsidRDefault="00E24065" w:rsidP="00AA1A89">
      <w:pPr>
        <w:numPr>
          <w:ilvl w:val="1"/>
          <w:numId w:val="1"/>
        </w:numPr>
        <w:tabs>
          <w:tab w:val="clear" w:pos="792"/>
          <w:tab w:val="left" w:pos="1214"/>
        </w:tabs>
        <w:spacing w:after="200" w:line="360" w:lineRule="auto"/>
        <w:ind w:left="1214" w:hanging="612"/>
        <w:jc w:val="both"/>
        <w:rPr>
          <w:rFonts w:cs="David"/>
          <w:sz w:val="24"/>
          <w:szCs w:val="24"/>
        </w:rPr>
      </w:pPr>
      <w:r w:rsidRPr="00AA1A89">
        <w:rPr>
          <w:rFonts w:cs="David" w:hint="eastAsia"/>
          <w:sz w:val="24"/>
          <w:szCs w:val="24"/>
          <w:u w:val="single"/>
          <w:rtl/>
        </w:rPr>
        <w:t>שנית</w:t>
      </w:r>
      <w:r w:rsidRPr="00AA1A89">
        <w:rPr>
          <w:rFonts w:cs="David"/>
          <w:sz w:val="24"/>
          <w:szCs w:val="24"/>
          <w:rtl/>
        </w:rPr>
        <w:t xml:space="preserve">, הפתיח של מכתב המערער מגלה בדיוק מיהו הגורם אליו הופנה המערער לצורך קבלת תשובה על </w:t>
      </w:r>
      <w:r w:rsidR="00FB08C1" w:rsidRPr="00AA1A89">
        <w:rPr>
          <w:rFonts w:cs="David" w:hint="eastAsia"/>
          <w:sz w:val="24"/>
          <w:szCs w:val="24"/>
          <w:rtl/>
        </w:rPr>
        <w:t>שיטת</w:t>
      </w:r>
      <w:r w:rsidRPr="00AA1A89">
        <w:rPr>
          <w:rFonts w:cs="David"/>
          <w:sz w:val="24"/>
          <w:szCs w:val="24"/>
          <w:rtl/>
        </w:rPr>
        <w:t xml:space="preserve"> החישוב של </w:t>
      </w:r>
      <w:proofErr w:type="spellStart"/>
      <w:r w:rsidRPr="00AA1A89">
        <w:rPr>
          <w:rFonts w:cs="David" w:hint="eastAsia"/>
          <w:sz w:val="24"/>
          <w:szCs w:val="24"/>
          <w:rtl/>
        </w:rPr>
        <w:t>הגימלה</w:t>
      </w:r>
      <w:proofErr w:type="spellEnd"/>
      <w:r w:rsidRPr="00AA1A89">
        <w:rPr>
          <w:rFonts w:cs="David"/>
          <w:sz w:val="24"/>
          <w:szCs w:val="24"/>
          <w:rtl/>
        </w:rPr>
        <w:t xml:space="preserve">. </w:t>
      </w:r>
      <w:r w:rsidR="00FB08C1" w:rsidRPr="00AA1A89">
        <w:rPr>
          <w:rFonts w:cs="David" w:hint="eastAsia"/>
          <w:sz w:val="24"/>
          <w:szCs w:val="24"/>
          <w:rtl/>
        </w:rPr>
        <w:t>בשל</w:t>
      </w:r>
      <w:r w:rsidR="00FB08C1" w:rsidRPr="00AA1A89">
        <w:rPr>
          <w:rFonts w:cs="David"/>
          <w:sz w:val="24"/>
          <w:szCs w:val="24"/>
          <w:rtl/>
        </w:rPr>
        <w:t xml:space="preserve"> </w:t>
      </w:r>
      <w:r w:rsidR="00FB08C1" w:rsidRPr="00AA1A89">
        <w:rPr>
          <w:rFonts w:cs="David" w:hint="eastAsia"/>
          <w:sz w:val="24"/>
          <w:szCs w:val="24"/>
          <w:rtl/>
        </w:rPr>
        <w:t>חשיבות</w:t>
      </w:r>
      <w:r w:rsidR="00FB08C1" w:rsidRPr="00AA1A89">
        <w:rPr>
          <w:rFonts w:cs="David"/>
          <w:sz w:val="24"/>
          <w:szCs w:val="24"/>
          <w:rtl/>
        </w:rPr>
        <w:t xml:space="preserve"> </w:t>
      </w:r>
      <w:r w:rsidR="00FB08C1" w:rsidRPr="00AA1A89">
        <w:rPr>
          <w:rFonts w:cs="David" w:hint="eastAsia"/>
          <w:sz w:val="24"/>
          <w:szCs w:val="24"/>
          <w:rtl/>
        </w:rPr>
        <w:t>הדברים</w:t>
      </w:r>
      <w:r w:rsidR="00FB08C1" w:rsidRPr="00AA1A89">
        <w:rPr>
          <w:rFonts w:cs="David"/>
          <w:sz w:val="24"/>
          <w:szCs w:val="24"/>
          <w:rtl/>
        </w:rPr>
        <w:t xml:space="preserve"> </w:t>
      </w:r>
      <w:r w:rsidR="00FB08C1" w:rsidRPr="00AA1A89">
        <w:rPr>
          <w:rFonts w:cs="David" w:hint="eastAsia"/>
          <w:sz w:val="24"/>
          <w:szCs w:val="24"/>
          <w:rtl/>
        </w:rPr>
        <w:t>נביא</w:t>
      </w:r>
      <w:r w:rsidR="00FB08C1" w:rsidRPr="00AA1A89">
        <w:rPr>
          <w:rFonts w:cs="David"/>
          <w:sz w:val="24"/>
          <w:szCs w:val="24"/>
          <w:rtl/>
        </w:rPr>
        <w:t xml:space="preserve"> </w:t>
      </w:r>
      <w:r w:rsidR="00FB08C1" w:rsidRPr="00AA1A89">
        <w:rPr>
          <w:rFonts w:cs="David" w:hint="eastAsia"/>
          <w:sz w:val="24"/>
          <w:szCs w:val="24"/>
          <w:rtl/>
        </w:rPr>
        <w:t>אותם</w:t>
      </w:r>
      <w:r w:rsidR="00FB08C1" w:rsidRPr="00AA1A89">
        <w:rPr>
          <w:rFonts w:cs="David"/>
          <w:sz w:val="24"/>
          <w:szCs w:val="24"/>
          <w:rtl/>
        </w:rPr>
        <w:t xml:space="preserve"> </w:t>
      </w:r>
      <w:r w:rsidR="00FB08C1" w:rsidRPr="00AA1A89">
        <w:rPr>
          <w:rFonts w:cs="David" w:hint="eastAsia"/>
          <w:sz w:val="24"/>
          <w:szCs w:val="24"/>
          <w:rtl/>
        </w:rPr>
        <w:t>ככתבם</w:t>
      </w:r>
      <w:r w:rsidR="00FB08C1" w:rsidRPr="00AA1A89">
        <w:rPr>
          <w:rFonts w:cs="David"/>
          <w:sz w:val="24"/>
          <w:szCs w:val="24"/>
          <w:rtl/>
        </w:rPr>
        <w:t xml:space="preserve"> </w:t>
      </w:r>
      <w:r w:rsidR="00FB08C1" w:rsidRPr="00AA1A89">
        <w:rPr>
          <w:rFonts w:cs="David" w:hint="eastAsia"/>
          <w:sz w:val="24"/>
          <w:szCs w:val="24"/>
          <w:rtl/>
        </w:rPr>
        <w:t>וכלשונם</w:t>
      </w:r>
      <w:r w:rsidR="00FB08C1" w:rsidRPr="00AA1A89">
        <w:rPr>
          <w:rFonts w:cs="David"/>
          <w:sz w:val="24"/>
          <w:szCs w:val="24"/>
          <w:rtl/>
        </w:rPr>
        <w:t>:</w:t>
      </w:r>
    </w:p>
    <w:p w:rsidR="00E24065" w:rsidDel="00B13E75" w:rsidRDefault="00D75660" w:rsidP="00AA1A89">
      <w:pPr>
        <w:spacing w:after="0" w:line="240" w:lineRule="auto"/>
        <w:ind w:left="1484" w:right="426"/>
        <w:contextualSpacing/>
        <w:rPr>
          <w:del w:id="142" w:author="Ofir Tal" w:date="2021-02-19T11:24:00Z"/>
          <w:rFonts w:asciiTheme="majorBidi" w:eastAsia="Times New Roman" w:hAnsiTheme="majorBidi" w:cstheme="majorBidi"/>
          <w:b/>
          <w:bCs/>
          <w:sz w:val="24"/>
          <w:szCs w:val="24"/>
          <w:rtl/>
          <w:lang w:eastAsia="he-IL"/>
        </w:rPr>
      </w:pPr>
      <w:del w:id="143" w:author="Ofir Tal" w:date="2021-02-19T11:24:00Z">
        <w:r w:rsidDel="00B13E75">
          <w:rPr>
            <w:rFonts w:asciiTheme="majorBidi" w:eastAsia="Times New Roman" w:hAnsiTheme="majorBidi" w:cstheme="majorBidi" w:hint="cs"/>
            <w:b/>
            <w:bCs/>
            <w:sz w:val="24"/>
            <w:szCs w:val="24"/>
            <w:rtl/>
          </w:rPr>
          <w:lastRenderedPageBreak/>
          <w:delText>"</w:delText>
        </w:r>
      </w:del>
    </w:p>
    <w:p w:rsidR="00B02B45" w:rsidRDefault="004B6DDC" w:rsidP="00B02B45">
      <w:pPr>
        <w:spacing w:before="40" w:after="0" w:line="240" w:lineRule="auto"/>
        <w:ind w:left="1484" w:right="426"/>
        <w:rPr>
          <w:ins w:id="144" w:author="Ofir Tal" w:date="2021-02-19T11:28:00Z"/>
          <w:rFonts w:ascii="David" w:eastAsia="Times New Roman" w:hAnsi="David" w:cs="David"/>
          <w:b/>
          <w:bCs/>
          <w:sz w:val="24"/>
          <w:szCs w:val="24"/>
          <w:highlight w:val="yellow"/>
          <w:rtl/>
          <w:lang w:eastAsia="he-IL"/>
        </w:rPr>
      </w:pPr>
      <w:del w:id="145" w:author="Ofir Tal" w:date="2021-02-19T11:24:00Z">
        <w:r w:rsidRPr="00B55CCB" w:rsidDel="00B13E75">
          <w:rPr>
            <w:rFonts w:ascii="David" w:eastAsia="Times New Roman" w:hAnsi="David" w:cs="David" w:hint="cs"/>
            <w:sz w:val="24"/>
            <w:szCs w:val="24"/>
            <w:highlight w:val="green"/>
            <w:rtl/>
            <w:lang w:eastAsia="he-IL"/>
          </w:rPr>
          <w:delText xml:space="preserve">למה לא </w:delText>
        </w:r>
        <w:r w:rsidR="00B55CCB" w:rsidRPr="00B55CCB" w:rsidDel="00B13E75">
          <w:rPr>
            <w:rFonts w:ascii="David" w:eastAsia="Times New Roman" w:hAnsi="David" w:cs="David" w:hint="cs"/>
            <w:sz w:val="24"/>
            <w:szCs w:val="24"/>
            <w:highlight w:val="green"/>
            <w:rtl/>
            <w:lang w:eastAsia="he-IL"/>
          </w:rPr>
          <w:delText>לצטט גם</w:delText>
        </w:r>
        <w:r w:rsidRPr="00B55CCB" w:rsidDel="00B13E75">
          <w:rPr>
            <w:rFonts w:ascii="David" w:eastAsia="Times New Roman" w:hAnsi="David" w:cs="David" w:hint="cs"/>
            <w:sz w:val="24"/>
            <w:szCs w:val="24"/>
            <w:highlight w:val="green"/>
            <w:rtl/>
            <w:lang w:eastAsia="he-IL"/>
          </w:rPr>
          <w:delText xml:space="preserve"> את הסימוכין הנ"ל כהוכחה המרכזית והמשכנעת התומכת בתיאור העובדות </w:delText>
        </w:r>
        <w:r w:rsidR="00B55CCB" w:rsidRPr="00B55CCB" w:rsidDel="00B13E75">
          <w:rPr>
            <w:rFonts w:ascii="David" w:eastAsia="Times New Roman" w:hAnsi="David" w:cs="David" w:hint="cs"/>
            <w:sz w:val="24"/>
            <w:szCs w:val="24"/>
            <w:highlight w:val="green"/>
            <w:rtl/>
            <w:lang w:eastAsia="he-IL"/>
          </w:rPr>
          <w:delText>ש</w:delText>
        </w:r>
        <w:r w:rsidRPr="00B55CCB" w:rsidDel="00B13E75">
          <w:rPr>
            <w:rFonts w:ascii="David" w:eastAsia="Times New Roman" w:hAnsi="David" w:cs="David" w:hint="cs"/>
            <w:sz w:val="24"/>
            <w:szCs w:val="24"/>
            <w:highlight w:val="green"/>
            <w:rtl/>
            <w:lang w:eastAsia="he-IL"/>
          </w:rPr>
          <w:delText>המכתב</w:delText>
        </w:r>
        <w:r w:rsidR="00B55CCB" w:rsidRPr="00B55CCB" w:rsidDel="00B13E75">
          <w:rPr>
            <w:rFonts w:ascii="David" w:eastAsia="Times New Roman" w:hAnsi="David" w:cs="David" w:hint="cs"/>
            <w:sz w:val="24"/>
            <w:szCs w:val="24"/>
            <w:highlight w:val="green"/>
            <w:rtl/>
            <w:lang w:eastAsia="he-IL"/>
          </w:rPr>
          <w:delText xml:space="preserve"> נשלח בפקס רק ב-3.12.12, לא אלי, כמשתמע מהשלמות לטיעוני הפרקליטות</w:delText>
        </w:r>
        <w:r w:rsidR="00B55CCB" w:rsidRPr="00B55CCB" w:rsidDel="00B13E75">
          <w:rPr>
            <w:rFonts w:ascii="David" w:eastAsia="Times New Roman" w:hAnsi="David" w:cs="David" w:hint="cs"/>
            <w:sz w:val="24"/>
            <w:szCs w:val="24"/>
            <w:rtl/>
            <w:lang w:eastAsia="he-IL"/>
          </w:rPr>
          <w:delText xml:space="preserve">, </w:delText>
        </w:r>
        <w:r w:rsidR="00B55CCB" w:rsidRPr="00B55CCB" w:rsidDel="00B13E75">
          <w:rPr>
            <w:rFonts w:ascii="David" w:eastAsia="Times New Roman" w:hAnsi="David" w:cs="David" w:hint="cs"/>
            <w:sz w:val="24"/>
            <w:szCs w:val="24"/>
            <w:highlight w:val="green"/>
            <w:rtl/>
            <w:lang w:eastAsia="he-IL"/>
          </w:rPr>
          <w:delText xml:space="preserve">אלא </w:delText>
        </w:r>
        <w:r w:rsidRPr="00B55CCB" w:rsidDel="00B13E75">
          <w:rPr>
            <w:rFonts w:ascii="David" w:eastAsia="Times New Roman" w:hAnsi="David" w:cs="David" w:hint="cs"/>
            <w:sz w:val="24"/>
            <w:szCs w:val="24"/>
            <w:highlight w:val="green"/>
            <w:rtl/>
            <w:lang w:eastAsia="he-IL"/>
          </w:rPr>
          <w:delText>כ</w:delText>
        </w:r>
        <w:r w:rsidRPr="00B55CCB" w:rsidDel="00B13E75">
          <w:rPr>
            <w:rFonts w:ascii="David" w:eastAsia="Times New Roman" w:hAnsi="David" w:cs="David" w:hint="cs"/>
            <w:sz w:val="24"/>
            <w:szCs w:val="24"/>
            <w:highlight w:val="green"/>
            <w:u w:val="single"/>
            <w:rtl/>
            <w:lang w:eastAsia="he-IL"/>
          </w:rPr>
          <w:delText>הוראה</w:delText>
        </w:r>
        <w:r w:rsidRPr="00B55CCB" w:rsidDel="00B13E75">
          <w:rPr>
            <w:rFonts w:ascii="David" w:eastAsia="Times New Roman" w:hAnsi="David" w:cs="David" w:hint="cs"/>
            <w:sz w:val="24"/>
            <w:szCs w:val="24"/>
            <w:highlight w:val="green"/>
            <w:rtl/>
            <w:lang w:eastAsia="he-IL"/>
          </w:rPr>
          <w:delText xml:space="preserve"> </w:delText>
        </w:r>
        <w:r w:rsidRPr="00B55CCB" w:rsidDel="00B13E75">
          <w:rPr>
            <w:rFonts w:ascii="David" w:eastAsia="Times New Roman" w:hAnsi="David" w:cs="David" w:hint="cs"/>
            <w:sz w:val="24"/>
            <w:szCs w:val="24"/>
            <w:highlight w:val="green"/>
            <w:u w:val="single"/>
            <w:rtl/>
            <w:lang w:eastAsia="he-IL"/>
          </w:rPr>
          <w:delText xml:space="preserve">אישית </w:delText>
        </w:r>
        <w:r w:rsidRPr="00B55CCB" w:rsidDel="00B13E75">
          <w:rPr>
            <w:rFonts w:ascii="David" w:eastAsia="Times New Roman" w:hAnsi="David" w:cs="David" w:hint="cs"/>
            <w:sz w:val="24"/>
            <w:szCs w:val="24"/>
            <w:highlight w:val="green"/>
            <w:rtl/>
            <w:lang w:eastAsia="he-IL"/>
          </w:rPr>
          <w:delText>לגב' שורץ-</w:delText>
        </w:r>
        <w:r w:rsidR="00B55CCB" w:rsidRPr="00B55CCB" w:rsidDel="00B13E75">
          <w:rPr>
            <w:rFonts w:ascii="David" w:eastAsia="Times New Roman" w:hAnsi="David" w:cs="David" w:hint="cs"/>
            <w:sz w:val="24"/>
            <w:szCs w:val="24"/>
            <w:highlight w:val="green"/>
            <w:rtl/>
            <w:lang w:eastAsia="he-IL"/>
          </w:rPr>
          <w:delText xml:space="preserve">כמו בוס לעובד הכפוף לו- </w:delText>
        </w:r>
        <w:r w:rsidRPr="00B55CCB" w:rsidDel="00B13E75">
          <w:rPr>
            <w:rFonts w:ascii="David" w:eastAsia="Times New Roman" w:hAnsi="David" w:cs="David" w:hint="cs"/>
            <w:sz w:val="24"/>
            <w:szCs w:val="24"/>
            <w:highlight w:val="green"/>
            <w:rtl/>
            <w:lang w:eastAsia="he-IL"/>
          </w:rPr>
          <w:delText>ולכן היא לא יכולה לסטות מההנחיות</w:delText>
        </w:r>
        <w:r w:rsidR="00B55CCB" w:rsidRPr="00B55CCB" w:rsidDel="00B13E75">
          <w:rPr>
            <w:rFonts w:ascii="David" w:eastAsia="Times New Roman" w:hAnsi="David" w:cs="David" w:hint="cs"/>
            <w:sz w:val="24"/>
            <w:szCs w:val="24"/>
            <w:highlight w:val="green"/>
            <w:rtl/>
            <w:lang w:eastAsia="he-IL"/>
          </w:rPr>
          <w:delText xml:space="preserve">  על אף שהיא כממונה גימלאות לא הסכימה אתם</w:delText>
        </w:r>
        <w:r w:rsidR="00B55CCB" w:rsidDel="00B13E75">
          <w:rPr>
            <w:rFonts w:ascii="David" w:eastAsia="Times New Roman" w:hAnsi="David" w:cs="David" w:hint="cs"/>
            <w:b/>
            <w:bCs/>
            <w:sz w:val="24"/>
            <w:szCs w:val="24"/>
            <w:highlight w:val="green"/>
            <w:rtl/>
            <w:lang w:eastAsia="he-IL"/>
          </w:rPr>
          <w:delText xml:space="preserve">, </w:delText>
        </w:r>
        <w:r w:rsidR="00B55CCB" w:rsidRPr="00B55CCB" w:rsidDel="00B13E75">
          <w:rPr>
            <w:rFonts w:ascii="David" w:eastAsia="Times New Roman" w:hAnsi="David" w:cs="David" w:hint="cs"/>
            <w:b/>
            <w:bCs/>
            <w:sz w:val="24"/>
            <w:szCs w:val="24"/>
            <w:highlight w:val="green"/>
            <w:rtl/>
            <w:lang w:eastAsia="he-IL"/>
          </w:rPr>
          <w:delText xml:space="preserve"> </w:delText>
        </w:r>
      </w:del>
      <w:ins w:id="146" w:author="Ofir Tal" w:date="2021-02-19T11:22:00Z">
        <w:r w:rsidR="00B13E75" w:rsidRPr="00B13E75">
          <w:rPr>
            <w:rFonts w:ascii="David" w:eastAsia="Times New Roman" w:hAnsi="David" w:cs="David" w:hint="eastAsia"/>
            <w:b/>
            <w:bCs/>
            <w:sz w:val="24"/>
            <w:szCs w:val="24"/>
            <w:highlight w:val="yellow"/>
            <w:rtl/>
            <w:lang w:eastAsia="he-IL"/>
            <w:rPrChange w:id="147" w:author="Ofir Tal" w:date="2021-02-19T11:24:00Z">
              <w:rPr>
                <w:rFonts w:ascii="David" w:eastAsia="Times New Roman" w:hAnsi="David" w:cs="David" w:hint="eastAsia"/>
                <w:b/>
                <w:bCs/>
                <w:sz w:val="24"/>
                <w:szCs w:val="24"/>
                <w:rtl/>
                <w:lang w:eastAsia="he-IL"/>
              </w:rPr>
            </w:rPrChange>
          </w:rPr>
          <w:t>העתק</w:t>
        </w:r>
        <w:r w:rsidR="00B13E75" w:rsidRPr="00B13E75">
          <w:rPr>
            <w:rFonts w:ascii="David" w:eastAsia="Times New Roman" w:hAnsi="David" w:cs="David"/>
            <w:b/>
            <w:bCs/>
            <w:sz w:val="24"/>
            <w:szCs w:val="24"/>
            <w:highlight w:val="yellow"/>
            <w:rtl/>
            <w:lang w:eastAsia="he-IL"/>
            <w:rPrChange w:id="148" w:author="Ofir Tal" w:date="2021-02-19T11:24:00Z">
              <w:rPr>
                <w:rFonts w:ascii="David" w:eastAsia="Times New Roman" w:hAnsi="David" w:cs="David"/>
                <w:b/>
                <w:bCs/>
                <w:sz w:val="24"/>
                <w:szCs w:val="24"/>
                <w:rtl/>
                <w:lang w:eastAsia="he-IL"/>
              </w:rPr>
            </w:rPrChange>
          </w:rPr>
          <w:t xml:space="preserve"> המכתב נשלח לכאורה גם אליך. דיברנו על זה יותר מפעם אחת. </w:t>
        </w:r>
      </w:ins>
      <w:ins w:id="149" w:author="Ofir Tal" w:date="2021-02-19T11:27:00Z">
        <w:r w:rsidR="00B02B45">
          <w:rPr>
            <w:rFonts w:ascii="David" w:eastAsia="Times New Roman" w:hAnsi="David" w:cs="David" w:hint="cs"/>
            <w:b/>
            <w:bCs/>
            <w:sz w:val="24"/>
            <w:szCs w:val="24"/>
            <w:highlight w:val="yellow"/>
            <w:rtl/>
            <w:lang w:eastAsia="he-IL"/>
          </w:rPr>
          <w:t>גם הציטוט שהבאת ל סותר את זה וגם לא מאוד מחזק את הטענות שלך ואולי להיפך. ראית שהשופטים קוראים כל מילה, ואין סיבה ל</w:t>
        </w:r>
      </w:ins>
      <w:ins w:id="150" w:author="Ofir Tal" w:date="2021-02-19T11:28:00Z">
        <w:r w:rsidR="00B02B45">
          <w:rPr>
            <w:rFonts w:ascii="David" w:eastAsia="Times New Roman" w:hAnsi="David" w:cs="David" w:hint="cs"/>
            <w:b/>
            <w:bCs/>
            <w:sz w:val="24"/>
            <w:szCs w:val="24"/>
            <w:highlight w:val="yellow"/>
            <w:rtl/>
            <w:lang w:eastAsia="he-IL"/>
          </w:rPr>
          <w:t>שלוח אותם למחשבות על נכונות הטענות</w:t>
        </w:r>
      </w:ins>
      <w:ins w:id="151" w:author="Ofir Tal" w:date="2021-02-19T11:27:00Z">
        <w:r w:rsidR="00B02B45">
          <w:rPr>
            <w:rFonts w:ascii="David" w:eastAsia="Times New Roman" w:hAnsi="David" w:cs="David" w:hint="cs"/>
            <w:b/>
            <w:bCs/>
            <w:sz w:val="24"/>
            <w:szCs w:val="24"/>
            <w:highlight w:val="yellow"/>
            <w:rtl/>
            <w:lang w:eastAsia="he-IL"/>
          </w:rPr>
          <w:t xml:space="preserve">. </w:t>
        </w:r>
      </w:ins>
    </w:p>
    <w:p w:rsidR="00B13E75" w:rsidRDefault="00B13E75" w:rsidP="00AA1A89">
      <w:pPr>
        <w:spacing w:before="40" w:after="0" w:line="240" w:lineRule="auto"/>
        <w:ind w:left="1484" w:right="426"/>
        <w:rPr>
          <w:ins w:id="152" w:author="Ofir Tal" w:date="2021-02-19T11:22:00Z"/>
          <w:rFonts w:ascii="David" w:eastAsia="Times New Roman" w:hAnsi="David" w:cs="David"/>
          <w:b/>
          <w:bCs/>
          <w:sz w:val="24"/>
          <w:szCs w:val="24"/>
          <w:rtl/>
          <w:lang w:eastAsia="he-IL"/>
        </w:rPr>
      </w:pPr>
      <w:ins w:id="153" w:author="Ofir Tal" w:date="2021-02-19T11:23:00Z">
        <w:r w:rsidRPr="00B13E75">
          <w:rPr>
            <w:rFonts w:ascii="David" w:eastAsia="Times New Roman" w:hAnsi="David" w:cs="David" w:hint="eastAsia"/>
            <w:b/>
            <w:bCs/>
            <w:sz w:val="24"/>
            <w:szCs w:val="24"/>
            <w:highlight w:val="yellow"/>
            <w:rtl/>
            <w:lang w:eastAsia="he-IL"/>
            <w:rPrChange w:id="154" w:author="Ofir Tal" w:date="2021-02-19T11:24:00Z">
              <w:rPr>
                <w:rFonts w:ascii="David" w:eastAsia="Times New Roman" w:hAnsi="David" w:cs="David" w:hint="eastAsia"/>
                <w:b/>
                <w:bCs/>
                <w:sz w:val="24"/>
                <w:szCs w:val="24"/>
                <w:rtl/>
                <w:lang w:eastAsia="he-IL"/>
              </w:rPr>
            </w:rPrChange>
          </w:rPr>
          <w:t>מעבר</w:t>
        </w:r>
        <w:r w:rsidRPr="00B13E75">
          <w:rPr>
            <w:rFonts w:ascii="David" w:eastAsia="Times New Roman" w:hAnsi="David" w:cs="David"/>
            <w:b/>
            <w:bCs/>
            <w:sz w:val="24"/>
            <w:szCs w:val="24"/>
            <w:highlight w:val="yellow"/>
            <w:rtl/>
            <w:lang w:eastAsia="he-IL"/>
            <w:rPrChange w:id="155" w:author="Ofir Tal" w:date="2021-02-19T11:24:00Z">
              <w:rPr>
                <w:rFonts w:ascii="David" w:eastAsia="Times New Roman" w:hAnsi="David" w:cs="David"/>
                <w:b/>
                <w:bCs/>
                <w:sz w:val="24"/>
                <w:szCs w:val="24"/>
                <w:rtl/>
                <w:lang w:eastAsia="he-IL"/>
              </w:rPr>
            </w:rPrChange>
          </w:rPr>
          <w:t xml:space="preserve"> לכך – זה לא הנושא כאן, אלא העובדה שהופנית לנציבות</w:t>
        </w:r>
      </w:ins>
    </w:p>
    <w:p w:rsidR="00E24065" w:rsidRPr="00AA1A89" w:rsidRDefault="00B13E75" w:rsidP="00B02B45">
      <w:pPr>
        <w:spacing w:before="40" w:after="0" w:line="240" w:lineRule="auto"/>
        <w:ind w:left="1484" w:right="426"/>
        <w:rPr>
          <w:rFonts w:asciiTheme="majorBidi" w:eastAsia="Times New Roman" w:hAnsiTheme="majorBidi" w:cstheme="majorBidi"/>
          <w:sz w:val="24"/>
          <w:szCs w:val="24"/>
          <w:lang w:eastAsia="he-IL"/>
        </w:rPr>
      </w:pPr>
      <w:ins w:id="156" w:author="Ofir Tal" w:date="2021-02-19T11:23:00Z">
        <w:r>
          <w:rPr>
            <w:rFonts w:asciiTheme="majorBidi" w:eastAsia="Times New Roman" w:hAnsiTheme="majorBidi" w:cstheme="majorBidi" w:hint="cs"/>
            <w:b/>
            <w:bCs/>
            <w:sz w:val="24"/>
            <w:szCs w:val="24"/>
            <w:rtl/>
            <w:lang w:eastAsia="he-IL"/>
          </w:rPr>
          <w:t>"</w:t>
        </w:r>
      </w:ins>
      <w:proofErr w:type="spellStart"/>
      <w:r w:rsidR="00E24065" w:rsidRPr="00AA1A89">
        <w:rPr>
          <w:rFonts w:asciiTheme="majorBidi" w:eastAsia="Times New Roman" w:hAnsiTheme="majorBidi" w:cstheme="majorBidi"/>
          <w:b/>
          <w:bCs/>
          <w:sz w:val="24"/>
          <w:szCs w:val="24"/>
          <w:rtl/>
          <w:lang w:eastAsia="he-IL"/>
        </w:rPr>
        <w:t>ממינהל</w:t>
      </w:r>
      <w:proofErr w:type="spellEnd"/>
      <w:r w:rsidR="00E24065" w:rsidRPr="00AA1A89">
        <w:rPr>
          <w:rFonts w:asciiTheme="majorBidi" w:eastAsia="Times New Roman" w:hAnsiTheme="majorBidi" w:cstheme="majorBidi"/>
          <w:b/>
          <w:bCs/>
          <w:sz w:val="24"/>
          <w:szCs w:val="24"/>
          <w:rtl/>
          <w:lang w:eastAsia="he-IL"/>
        </w:rPr>
        <w:t xml:space="preserve"> </w:t>
      </w:r>
      <w:proofErr w:type="spellStart"/>
      <w:r w:rsidR="00E24065" w:rsidRPr="00AA1A89">
        <w:rPr>
          <w:rFonts w:asciiTheme="majorBidi" w:eastAsia="Times New Roman" w:hAnsiTheme="majorBidi" w:cstheme="majorBidi"/>
          <w:b/>
          <w:bCs/>
          <w:sz w:val="24"/>
          <w:szCs w:val="24"/>
          <w:rtl/>
          <w:lang w:eastAsia="he-IL"/>
        </w:rPr>
        <w:t>הגימלאות</w:t>
      </w:r>
      <w:proofErr w:type="spellEnd"/>
      <w:r w:rsidR="00E24065" w:rsidRPr="00AA1A89">
        <w:rPr>
          <w:rFonts w:asciiTheme="majorBidi" w:eastAsia="Times New Roman" w:hAnsiTheme="majorBidi" w:cstheme="majorBidi"/>
          <w:b/>
          <w:bCs/>
          <w:sz w:val="24"/>
          <w:szCs w:val="24"/>
          <w:rtl/>
          <w:lang w:eastAsia="he-IL"/>
        </w:rPr>
        <w:t xml:space="preserve"> נמסר לי כי הסכומים חושבו ע"פ הנחיותיך במכתב שבסימוכין </w:t>
      </w:r>
      <w:r w:rsidR="00E24065" w:rsidRPr="00AA1A89">
        <w:rPr>
          <w:rFonts w:asciiTheme="majorBidi" w:eastAsia="Times New Roman" w:hAnsiTheme="majorBidi" w:cstheme="majorBidi"/>
          <w:sz w:val="24"/>
          <w:szCs w:val="24"/>
          <w:rtl/>
          <w:lang w:eastAsia="he-IL"/>
        </w:rPr>
        <w:t xml:space="preserve"> (העתק מכתבך </w:t>
      </w:r>
      <w:proofErr w:type="spellStart"/>
      <w:r w:rsidR="00E24065" w:rsidRPr="00AA1A89">
        <w:rPr>
          <w:rFonts w:asciiTheme="majorBidi" w:eastAsia="Times New Roman" w:hAnsiTheme="majorBidi" w:cstheme="majorBidi"/>
          <w:i/>
          <w:iCs/>
          <w:sz w:val="24"/>
          <w:szCs w:val="24"/>
          <w:rtl/>
          <w:lang w:eastAsia="he-IL"/>
        </w:rPr>
        <w:t>המצ"ב</w:t>
      </w:r>
      <w:proofErr w:type="spellEnd"/>
      <w:r w:rsidR="00E24065" w:rsidRPr="00AA1A89">
        <w:rPr>
          <w:rFonts w:asciiTheme="majorBidi" w:eastAsia="Times New Roman" w:hAnsiTheme="majorBidi" w:cstheme="majorBidi"/>
          <w:i/>
          <w:iCs/>
          <w:sz w:val="24"/>
          <w:szCs w:val="24"/>
          <w:rtl/>
          <w:lang w:eastAsia="he-IL"/>
        </w:rPr>
        <w:t xml:space="preserve">, הועבר אלי בימים אלו  לבקשתי </w:t>
      </w:r>
      <w:proofErr w:type="spellStart"/>
      <w:r w:rsidR="00E24065" w:rsidRPr="00AA1A89">
        <w:rPr>
          <w:rFonts w:asciiTheme="majorBidi" w:eastAsia="Times New Roman" w:hAnsiTheme="majorBidi" w:cstheme="majorBidi"/>
          <w:i/>
          <w:iCs/>
          <w:sz w:val="24"/>
          <w:szCs w:val="24"/>
          <w:rtl/>
          <w:lang w:eastAsia="he-IL"/>
        </w:rPr>
        <w:t>ממינהל</w:t>
      </w:r>
      <w:proofErr w:type="spellEnd"/>
      <w:r w:rsidR="00E24065" w:rsidRPr="00AA1A89">
        <w:rPr>
          <w:rFonts w:asciiTheme="majorBidi" w:eastAsia="Times New Roman" w:hAnsiTheme="majorBidi" w:cstheme="majorBidi"/>
          <w:i/>
          <w:iCs/>
          <w:sz w:val="24"/>
          <w:szCs w:val="24"/>
          <w:rtl/>
          <w:lang w:eastAsia="he-IL"/>
        </w:rPr>
        <w:t xml:space="preserve">  הגמלאות</w:t>
      </w:r>
      <w:r w:rsidR="00E24065" w:rsidRPr="00AA1A89">
        <w:rPr>
          <w:rFonts w:asciiTheme="majorBidi" w:eastAsia="Times New Roman" w:hAnsiTheme="majorBidi" w:cstheme="majorBidi"/>
          <w:b/>
          <w:bCs/>
          <w:i/>
          <w:iCs/>
          <w:sz w:val="24"/>
          <w:szCs w:val="24"/>
          <w:rtl/>
          <w:lang w:eastAsia="he-IL"/>
        </w:rPr>
        <w:t>)  והובהר לי כי עלי להפנות אליך את</w:t>
      </w:r>
      <w:r w:rsidR="00E24065" w:rsidRPr="00AA1A89">
        <w:rPr>
          <w:rFonts w:asciiTheme="majorBidi" w:eastAsia="Times New Roman" w:hAnsiTheme="majorBidi" w:cstheme="majorBidi"/>
          <w:b/>
          <w:bCs/>
          <w:sz w:val="24"/>
          <w:szCs w:val="24"/>
          <w:rtl/>
          <w:lang w:eastAsia="he-IL"/>
        </w:rPr>
        <w:t xml:space="preserve"> </w:t>
      </w:r>
      <w:proofErr w:type="spellStart"/>
      <w:r w:rsidR="00E24065" w:rsidRPr="00AA1A89">
        <w:rPr>
          <w:rFonts w:asciiTheme="majorBidi" w:eastAsia="Times New Roman" w:hAnsiTheme="majorBidi" w:cstheme="majorBidi"/>
          <w:b/>
          <w:bCs/>
          <w:sz w:val="24"/>
          <w:szCs w:val="24"/>
          <w:rtl/>
          <w:lang w:eastAsia="he-IL"/>
        </w:rPr>
        <w:t>הערותי</w:t>
      </w:r>
      <w:proofErr w:type="spellEnd"/>
      <w:r w:rsidR="00E24065" w:rsidRPr="00AA1A89">
        <w:rPr>
          <w:rFonts w:asciiTheme="majorBidi" w:eastAsia="Times New Roman" w:hAnsiTheme="majorBidi" w:cstheme="majorBidi"/>
          <w:b/>
          <w:bCs/>
          <w:sz w:val="24"/>
          <w:szCs w:val="24"/>
          <w:rtl/>
          <w:lang w:eastAsia="he-IL"/>
        </w:rPr>
        <w:t xml:space="preserve"> לנוסחת חישוב </w:t>
      </w:r>
      <w:proofErr w:type="spellStart"/>
      <w:r w:rsidR="00E24065" w:rsidRPr="00AA1A89">
        <w:rPr>
          <w:rFonts w:asciiTheme="majorBidi" w:eastAsia="Times New Roman" w:hAnsiTheme="majorBidi" w:cstheme="majorBidi"/>
          <w:b/>
          <w:bCs/>
          <w:sz w:val="24"/>
          <w:szCs w:val="24"/>
          <w:rtl/>
          <w:lang w:eastAsia="he-IL"/>
        </w:rPr>
        <w:t>הגימלה</w:t>
      </w:r>
      <w:proofErr w:type="spellEnd"/>
      <w:r w:rsidR="00E24065" w:rsidRPr="00AA1A89">
        <w:rPr>
          <w:rFonts w:asciiTheme="majorBidi" w:eastAsia="Times New Roman" w:hAnsiTheme="majorBidi" w:cstheme="majorBidi"/>
          <w:b/>
          <w:bCs/>
          <w:sz w:val="24"/>
          <w:szCs w:val="24"/>
          <w:rtl/>
          <w:lang w:eastAsia="he-IL"/>
        </w:rPr>
        <w:t xml:space="preserve"> שבמכתב</w:t>
      </w:r>
      <w:r w:rsidR="00E24065" w:rsidRPr="00AA1A89">
        <w:rPr>
          <w:rFonts w:asciiTheme="majorBidi" w:eastAsia="Times New Roman" w:hAnsiTheme="majorBidi" w:cstheme="majorBidi"/>
          <w:sz w:val="24"/>
          <w:szCs w:val="24"/>
          <w:rtl/>
          <w:lang w:eastAsia="he-IL"/>
        </w:rPr>
        <w:t>.</w:t>
      </w:r>
      <w:r w:rsidR="00D75660">
        <w:rPr>
          <w:rFonts w:asciiTheme="majorBidi" w:eastAsia="Times New Roman" w:hAnsiTheme="majorBidi" w:cstheme="majorBidi" w:hint="cs"/>
          <w:sz w:val="24"/>
          <w:szCs w:val="24"/>
          <w:rtl/>
          <w:lang w:eastAsia="he-IL"/>
        </w:rPr>
        <w:t>"</w:t>
      </w:r>
    </w:p>
    <w:p w:rsidR="00E24065" w:rsidRPr="00E24065" w:rsidRDefault="00E24065" w:rsidP="00AA1A89">
      <w:pPr>
        <w:spacing w:after="0" w:line="240" w:lineRule="auto"/>
        <w:ind w:left="1484" w:right="426"/>
        <w:rPr>
          <w:rFonts w:ascii="Times New Roman" w:eastAsia="Times New Roman" w:hAnsi="Times New Roman" w:cs="David"/>
          <w:sz w:val="24"/>
          <w:szCs w:val="24"/>
          <w:rtl/>
          <w:lang w:eastAsia="he-IL"/>
        </w:rPr>
      </w:pPr>
    </w:p>
    <w:p w:rsidR="00E24065" w:rsidRPr="00E24065" w:rsidRDefault="00B55CCB" w:rsidP="00B13E75">
      <w:pPr>
        <w:spacing w:after="0" w:line="240" w:lineRule="auto"/>
        <w:ind w:left="651" w:hanging="651"/>
        <w:rPr>
          <w:rFonts w:ascii="David" w:eastAsia="Times New Roman" w:hAnsi="David" w:cs="David"/>
          <w:rtl/>
          <w:lang w:eastAsia="he-IL"/>
        </w:rPr>
      </w:pPr>
      <w:r>
        <w:rPr>
          <w:rFonts w:ascii="Times New Roman" w:eastAsia="Times New Roman" w:hAnsi="Times New Roman" w:cs="David" w:hint="cs"/>
          <w:sz w:val="24"/>
          <w:szCs w:val="24"/>
          <w:rtl/>
          <w:lang w:eastAsia="he-IL"/>
        </w:rPr>
        <w:t xml:space="preserve"> </w:t>
      </w:r>
      <w:del w:id="157" w:author="Ofir Tal" w:date="2021-02-19T11:24:00Z">
        <w:r w:rsidR="00BB1C10" w:rsidDel="00B13E75">
          <w:rPr>
            <w:rFonts w:ascii="Times New Roman" w:eastAsia="Times New Roman" w:hAnsi="Times New Roman" w:cs="David" w:hint="cs"/>
            <w:sz w:val="24"/>
            <w:szCs w:val="24"/>
            <w:highlight w:val="green"/>
            <w:rtl/>
            <w:lang w:eastAsia="he-IL"/>
          </w:rPr>
          <w:delText>למה לא להשאיר קטע זה (ראה הערה הבאה)</w:delText>
        </w:r>
      </w:del>
    </w:p>
    <w:p w:rsidR="00D75660" w:rsidRDefault="00E24065" w:rsidP="00AA1A89">
      <w:pPr>
        <w:spacing w:after="200" w:line="360" w:lineRule="auto"/>
        <w:ind w:left="1304"/>
        <w:jc w:val="both"/>
        <w:rPr>
          <w:ins w:id="158" w:author="Ofir Tal" w:date="2021-02-19T11:30:00Z"/>
          <w:rFonts w:ascii="Times New Roman" w:eastAsia="Times New Roman" w:hAnsi="Times New Roman" w:cs="David"/>
          <w:b/>
          <w:bCs/>
          <w:sz w:val="24"/>
          <w:szCs w:val="24"/>
          <w:rtl/>
          <w:lang w:eastAsia="he-IL"/>
        </w:rPr>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r w:rsidR="00D75660"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r w:rsidRPr="00D75660">
        <w:rPr>
          <w:rFonts w:ascii="Times New Roman" w:eastAsia="Times New Roman" w:hAnsi="Times New Roman" w:cs="David"/>
          <w:b/>
          <w:bCs/>
          <w:sz w:val="24"/>
          <w:szCs w:val="24"/>
          <w:rtl/>
          <w:lang w:eastAsia="he-IL"/>
        </w:rPr>
        <w:t xml:space="preserve"> </w:t>
      </w:r>
      <w:r w:rsidR="00D75660" w:rsidRPr="00AA1A89">
        <w:rPr>
          <w:rFonts w:cs="David" w:hint="cs"/>
          <w:b/>
          <w:bCs/>
          <w:sz w:val="24"/>
          <w:szCs w:val="24"/>
          <w:rtl/>
        </w:rPr>
        <w:t>אליה</w:t>
      </w:r>
      <w:r w:rsidR="00D75660" w:rsidRPr="00AA1A89">
        <w:rPr>
          <w:rFonts w:cs="David"/>
          <w:b/>
          <w:bCs/>
          <w:sz w:val="24"/>
          <w:szCs w:val="24"/>
          <w:rtl/>
        </w:rPr>
        <w:t xml:space="preserve"> </w:t>
      </w:r>
      <w:r w:rsidR="00D75660" w:rsidRPr="00AA1A89">
        <w:rPr>
          <w:rFonts w:cs="David" w:hint="cs"/>
          <w:b/>
          <w:bCs/>
          <w:sz w:val="24"/>
          <w:szCs w:val="24"/>
          <w:rtl/>
        </w:rPr>
        <w:t>פנה</w:t>
      </w:r>
      <w:r w:rsidR="00D75660" w:rsidRPr="00AA1A89">
        <w:rPr>
          <w:rFonts w:cs="David"/>
          <w:b/>
          <w:bCs/>
          <w:sz w:val="24"/>
          <w:szCs w:val="24"/>
          <w:rtl/>
        </w:rPr>
        <w:t xml:space="preserve"> </w:t>
      </w:r>
      <w:r w:rsidR="00D75660" w:rsidRPr="00AA1A89">
        <w:rPr>
          <w:rFonts w:cs="David" w:hint="cs"/>
          <w:b/>
          <w:bCs/>
          <w:sz w:val="24"/>
          <w:szCs w:val="24"/>
          <w:rtl/>
        </w:rPr>
        <w:t>המערער</w:t>
      </w:r>
      <w:r w:rsidR="00D75660" w:rsidRPr="00AA1A89">
        <w:rPr>
          <w:rFonts w:cs="David"/>
          <w:b/>
          <w:bCs/>
          <w:sz w:val="24"/>
          <w:szCs w:val="24"/>
          <w:rtl/>
        </w:rPr>
        <w:t xml:space="preserve"> </w:t>
      </w:r>
      <w:r w:rsidR="00D75660" w:rsidRPr="00AA1A89">
        <w:rPr>
          <w:rFonts w:cs="David" w:hint="cs"/>
          <w:b/>
          <w:bCs/>
          <w:sz w:val="24"/>
          <w:szCs w:val="24"/>
          <w:rtl/>
        </w:rPr>
        <w:t>בהתאם</w:t>
      </w:r>
      <w:r w:rsidR="00D75660" w:rsidRPr="00AA1A89">
        <w:rPr>
          <w:rFonts w:cs="David"/>
          <w:b/>
          <w:bCs/>
          <w:sz w:val="24"/>
          <w:szCs w:val="24"/>
          <w:rtl/>
        </w:rPr>
        <w:t xml:space="preserve"> </w:t>
      </w:r>
      <w:r w:rsidR="00D75660" w:rsidRPr="00AA1A89">
        <w:rPr>
          <w:rFonts w:cs="David" w:hint="cs"/>
          <w:b/>
          <w:bCs/>
          <w:sz w:val="24"/>
          <w:szCs w:val="24"/>
          <w:rtl/>
        </w:rPr>
        <w:t>להנחיות</w:t>
      </w:r>
      <w:r w:rsidR="00D75660" w:rsidRPr="00AA1A89">
        <w:rPr>
          <w:rFonts w:cs="David"/>
          <w:b/>
          <w:bCs/>
          <w:sz w:val="24"/>
          <w:szCs w:val="24"/>
          <w:rtl/>
        </w:rPr>
        <w:t xml:space="preserve"> </w:t>
      </w:r>
      <w:r w:rsidR="00D75660" w:rsidRPr="00AA1A89">
        <w:rPr>
          <w:rFonts w:cs="David" w:hint="cs"/>
          <w:b/>
          <w:bCs/>
          <w:sz w:val="24"/>
          <w:szCs w:val="24"/>
          <w:rtl/>
        </w:rPr>
        <w:t>הממונה</w:t>
      </w:r>
      <w:r w:rsidR="00D75660" w:rsidRPr="00AA1A89">
        <w:rPr>
          <w:rFonts w:cs="David"/>
          <w:b/>
          <w:bCs/>
          <w:sz w:val="24"/>
          <w:szCs w:val="24"/>
          <w:rtl/>
        </w:rPr>
        <w:t xml:space="preserve"> </w:t>
      </w:r>
      <w:proofErr w:type="spellStart"/>
      <w:r w:rsidR="00D75660" w:rsidRPr="00AA1A89">
        <w:rPr>
          <w:rFonts w:cs="David" w:hint="cs"/>
          <w:b/>
          <w:bCs/>
          <w:sz w:val="24"/>
          <w:szCs w:val="24"/>
          <w:rtl/>
        </w:rPr>
        <w:t>במינהל</w:t>
      </w:r>
      <w:proofErr w:type="spellEnd"/>
      <w:r w:rsidR="00D75660" w:rsidRPr="00AA1A89">
        <w:rPr>
          <w:rFonts w:cs="David"/>
          <w:b/>
          <w:bCs/>
          <w:sz w:val="24"/>
          <w:szCs w:val="24"/>
          <w:rtl/>
        </w:rPr>
        <w:t xml:space="preserve"> </w:t>
      </w:r>
      <w:proofErr w:type="spellStart"/>
      <w:r w:rsidR="00D75660" w:rsidRPr="00AA1A89">
        <w:rPr>
          <w:rFonts w:cs="David" w:hint="cs"/>
          <w:b/>
          <w:bCs/>
          <w:sz w:val="24"/>
          <w:szCs w:val="24"/>
          <w:rtl/>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p>
    <w:p w:rsidR="00B02B45" w:rsidRDefault="00B02B45" w:rsidP="00AA1A89">
      <w:pPr>
        <w:spacing w:after="200" w:line="360" w:lineRule="auto"/>
        <w:ind w:left="1304"/>
        <w:jc w:val="both"/>
        <w:rPr>
          <w:ins w:id="159" w:author="Ofir Tal" w:date="2021-02-19T11:30:00Z"/>
          <w:rFonts w:ascii="Times New Roman" w:eastAsia="Times New Roman" w:hAnsi="Times New Roman" w:cs="David"/>
          <w:b/>
          <w:bCs/>
          <w:sz w:val="24"/>
          <w:szCs w:val="24"/>
          <w:rtl/>
          <w:lang w:eastAsia="he-IL"/>
        </w:rPr>
      </w:pPr>
      <w:ins w:id="160" w:author="Ofir Tal" w:date="2021-02-19T11:30:00Z">
        <w:r>
          <w:rPr>
            <w:rFonts w:ascii="Times New Roman" w:eastAsia="Times New Roman" w:hAnsi="Times New Roman" w:cs="David" w:hint="cs"/>
            <w:b/>
            <w:bCs/>
            <w:sz w:val="24"/>
            <w:szCs w:val="24"/>
            <w:rtl/>
            <w:lang w:eastAsia="he-IL"/>
          </w:rPr>
          <w:t>בעקבות פנייתו הטלפונית של המערער לסגן הנציב הוא התבקש להעלות על הכתב את טענותיו, וכך עשה, כפי שכתב בפירוש במכתבו:</w:t>
        </w:r>
      </w:ins>
    </w:p>
    <w:p w:rsidR="00B02B45" w:rsidRPr="00B02B45" w:rsidRDefault="00B02B45">
      <w:pPr>
        <w:spacing w:before="40" w:after="0" w:line="240" w:lineRule="auto"/>
        <w:ind w:left="1484" w:right="426"/>
        <w:rPr>
          <w:rFonts w:asciiTheme="majorBidi" w:eastAsia="Times New Roman" w:hAnsiTheme="majorBidi" w:cstheme="majorBidi"/>
          <w:b/>
          <w:bCs/>
          <w:sz w:val="24"/>
          <w:szCs w:val="24"/>
          <w:rtl/>
          <w:lang w:eastAsia="he-IL"/>
          <w:rPrChange w:id="161" w:author="Ofir Tal" w:date="2021-02-19T11:30:00Z">
            <w:rPr>
              <w:rFonts w:ascii="Times New Roman" w:eastAsia="Times New Roman" w:hAnsi="Times New Roman" w:cs="David"/>
              <w:b/>
              <w:bCs/>
              <w:sz w:val="24"/>
              <w:szCs w:val="24"/>
              <w:rtl/>
              <w:lang w:eastAsia="he-IL"/>
            </w:rPr>
          </w:rPrChange>
        </w:rPr>
        <w:pPrChange w:id="162" w:author="Ofir Tal" w:date="2021-02-19T11:30:00Z">
          <w:pPr>
            <w:spacing w:after="200" w:line="360" w:lineRule="auto"/>
            <w:ind w:left="1304"/>
            <w:jc w:val="both"/>
          </w:pPr>
        </w:pPrChange>
      </w:pPr>
      <w:ins w:id="163" w:author="Ofir Tal" w:date="2021-02-19T11:31:00Z">
        <w:r>
          <w:rPr>
            <w:rFonts w:asciiTheme="majorBidi" w:eastAsia="Times New Roman" w:hAnsiTheme="majorBidi" w:cstheme="majorBidi" w:hint="cs"/>
            <w:b/>
            <w:bCs/>
            <w:sz w:val="24"/>
            <w:szCs w:val="24"/>
            <w:rtl/>
            <w:lang w:eastAsia="he-IL"/>
          </w:rPr>
          <w:t>"</w:t>
        </w:r>
      </w:ins>
      <w:ins w:id="164" w:author="Ofir Tal" w:date="2021-02-19T11:30:00Z">
        <w:r w:rsidRPr="00B02B45">
          <w:rPr>
            <w:rFonts w:asciiTheme="majorBidi" w:eastAsia="Times New Roman" w:hAnsiTheme="majorBidi" w:cstheme="majorBidi"/>
            <w:b/>
            <w:bCs/>
            <w:sz w:val="24"/>
            <w:szCs w:val="24"/>
            <w:rtl/>
            <w:lang w:eastAsia="he-IL"/>
            <w:rPrChange w:id="165" w:author="Ofir Tal" w:date="2021-02-19T11:30:00Z">
              <w:rPr>
                <w:rFonts w:ascii="Times New Roman" w:eastAsia="Times New Roman" w:hAnsi="Times New Roman" w:cs="David"/>
                <w:sz w:val="24"/>
                <w:szCs w:val="24"/>
                <w:rtl/>
                <w:lang w:eastAsia="he-IL"/>
              </w:rPr>
            </w:rPrChange>
          </w:rPr>
          <w:t xml:space="preserve">בהמשך לשיחתנו הטלפונית </w:t>
        </w:r>
        <w:proofErr w:type="spellStart"/>
        <w:r w:rsidRPr="00B02B45">
          <w:rPr>
            <w:rFonts w:asciiTheme="majorBidi" w:eastAsia="Times New Roman" w:hAnsiTheme="majorBidi" w:cstheme="majorBidi"/>
            <w:b/>
            <w:bCs/>
            <w:sz w:val="24"/>
            <w:szCs w:val="24"/>
            <w:rtl/>
            <w:lang w:eastAsia="he-IL"/>
            <w:rPrChange w:id="166" w:author="Ofir Tal" w:date="2021-02-19T11:30:00Z">
              <w:rPr>
                <w:rFonts w:ascii="Times New Roman" w:eastAsia="Times New Roman" w:hAnsi="Times New Roman" w:cs="David"/>
                <w:sz w:val="24"/>
                <w:szCs w:val="24"/>
                <w:rtl/>
                <w:lang w:eastAsia="he-IL"/>
              </w:rPr>
            </w:rPrChange>
          </w:rPr>
          <w:t>בענין</w:t>
        </w:r>
        <w:proofErr w:type="spellEnd"/>
        <w:r w:rsidRPr="00B02B45">
          <w:rPr>
            <w:rFonts w:asciiTheme="majorBidi" w:eastAsia="Times New Roman" w:hAnsiTheme="majorBidi" w:cstheme="majorBidi"/>
            <w:b/>
            <w:bCs/>
            <w:sz w:val="24"/>
            <w:szCs w:val="24"/>
            <w:rtl/>
            <w:lang w:eastAsia="he-IL"/>
            <w:rPrChange w:id="167" w:author="Ofir Tal" w:date="2021-02-19T11:30:00Z">
              <w:rPr>
                <w:rFonts w:ascii="Times New Roman" w:eastAsia="Times New Roman" w:hAnsi="Times New Roman" w:cs="David"/>
                <w:sz w:val="24"/>
                <w:szCs w:val="24"/>
                <w:rtl/>
                <w:lang w:eastAsia="he-IL"/>
              </w:rPr>
            </w:rPrChange>
          </w:rPr>
          <w:t xml:space="preserve">  ולבקשתך, (ובלי קשר </w:t>
        </w:r>
        <w:proofErr w:type="spellStart"/>
        <w:r w:rsidRPr="00B02B45">
          <w:rPr>
            <w:rFonts w:asciiTheme="majorBidi" w:eastAsia="Times New Roman" w:hAnsiTheme="majorBidi" w:cstheme="majorBidi"/>
            <w:b/>
            <w:bCs/>
            <w:sz w:val="24"/>
            <w:szCs w:val="24"/>
            <w:rtl/>
            <w:lang w:eastAsia="he-IL"/>
            <w:rPrChange w:id="168" w:author="Ofir Tal" w:date="2021-02-19T11:30:00Z">
              <w:rPr>
                <w:rFonts w:ascii="Times New Roman" w:eastAsia="Times New Roman" w:hAnsi="Times New Roman" w:cs="David"/>
                <w:sz w:val="24"/>
                <w:szCs w:val="24"/>
                <w:rtl/>
                <w:lang w:eastAsia="he-IL"/>
              </w:rPr>
            </w:rPrChange>
          </w:rPr>
          <w:t>לטענותי</w:t>
        </w:r>
        <w:proofErr w:type="spellEnd"/>
        <w:r w:rsidRPr="00B02B45">
          <w:rPr>
            <w:rFonts w:asciiTheme="majorBidi" w:eastAsia="Times New Roman" w:hAnsiTheme="majorBidi" w:cstheme="majorBidi"/>
            <w:b/>
            <w:bCs/>
            <w:sz w:val="24"/>
            <w:szCs w:val="24"/>
            <w:rtl/>
            <w:lang w:eastAsia="he-IL"/>
            <w:rPrChange w:id="169" w:author="Ofir Tal" w:date="2021-02-19T11:30:00Z">
              <w:rPr>
                <w:rFonts w:ascii="Times New Roman" w:eastAsia="Times New Roman" w:hAnsi="Times New Roman" w:cs="David"/>
                <w:sz w:val="24"/>
                <w:szCs w:val="24"/>
                <w:rtl/>
                <w:lang w:eastAsia="he-IL"/>
              </w:rPr>
            </w:rPrChange>
          </w:rPr>
          <w:t xml:space="preserve"> על הפסקת עבודתי והוצאתי </w:t>
        </w:r>
        <w:proofErr w:type="spellStart"/>
        <w:r w:rsidRPr="00B02B45">
          <w:rPr>
            <w:rFonts w:asciiTheme="majorBidi" w:eastAsia="Times New Roman" w:hAnsiTheme="majorBidi" w:cstheme="majorBidi"/>
            <w:b/>
            <w:bCs/>
            <w:sz w:val="24"/>
            <w:szCs w:val="24"/>
            <w:rtl/>
            <w:lang w:eastAsia="he-IL"/>
            <w:rPrChange w:id="170" w:author="Ofir Tal" w:date="2021-02-19T11:30:00Z">
              <w:rPr>
                <w:rFonts w:ascii="Times New Roman" w:eastAsia="Times New Roman" w:hAnsi="Times New Roman" w:cs="David"/>
                <w:sz w:val="24"/>
                <w:szCs w:val="24"/>
                <w:rtl/>
                <w:lang w:eastAsia="he-IL"/>
              </w:rPr>
            </w:rPrChange>
          </w:rPr>
          <w:t>לגימלאות</w:t>
        </w:r>
        <w:proofErr w:type="spellEnd"/>
        <w:r w:rsidRPr="00B02B45">
          <w:rPr>
            <w:rFonts w:asciiTheme="majorBidi" w:eastAsia="Times New Roman" w:hAnsiTheme="majorBidi" w:cstheme="majorBidi"/>
            <w:b/>
            <w:bCs/>
            <w:sz w:val="24"/>
            <w:szCs w:val="24"/>
            <w:rtl/>
            <w:lang w:eastAsia="he-IL"/>
            <w:rPrChange w:id="171" w:author="Ofir Tal" w:date="2021-02-19T11:30:00Z">
              <w:rPr>
                <w:rFonts w:ascii="Times New Roman" w:eastAsia="Times New Roman" w:hAnsi="Times New Roman" w:cs="David"/>
                <w:sz w:val="24"/>
                <w:szCs w:val="24"/>
                <w:rtl/>
                <w:lang w:eastAsia="he-IL"/>
              </w:rPr>
            </w:rPrChange>
          </w:rPr>
          <w:t xml:space="preserve">), אני מפרט להלן את </w:t>
        </w:r>
        <w:proofErr w:type="spellStart"/>
        <w:r w:rsidRPr="00B02B45">
          <w:rPr>
            <w:rFonts w:asciiTheme="majorBidi" w:eastAsia="Times New Roman" w:hAnsiTheme="majorBidi" w:cstheme="majorBidi"/>
            <w:b/>
            <w:bCs/>
            <w:sz w:val="24"/>
            <w:szCs w:val="24"/>
            <w:rtl/>
            <w:lang w:eastAsia="he-IL"/>
            <w:rPrChange w:id="172" w:author="Ofir Tal" w:date="2021-02-19T11:30:00Z">
              <w:rPr>
                <w:rFonts w:ascii="Times New Roman" w:eastAsia="Times New Roman" w:hAnsi="Times New Roman" w:cs="David"/>
                <w:sz w:val="24"/>
                <w:szCs w:val="24"/>
                <w:rtl/>
                <w:lang w:eastAsia="he-IL"/>
              </w:rPr>
            </w:rPrChange>
          </w:rPr>
          <w:t>הערותי</w:t>
        </w:r>
        <w:proofErr w:type="spellEnd"/>
        <w:r w:rsidRPr="00B02B45">
          <w:rPr>
            <w:rFonts w:asciiTheme="majorBidi" w:eastAsia="Times New Roman" w:hAnsiTheme="majorBidi" w:cstheme="majorBidi"/>
            <w:b/>
            <w:bCs/>
            <w:sz w:val="24"/>
            <w:szCs w:val="24"/>
            <w:rtl/>
            <w:lang w:eastAsia="he-IL"/>
            <w:rPrChange w:id="173" w:author="Ofir Tal" w:date="2021-02-19T11:30:00Z">
              <w:rPr>
                <w:rFonts w:ascii="Times New Roman" w:eastAsia="Times New Roman" w:hAnsi="Times New Roman" w:cs="David"/>
                <w:sz w:val="24"/>
                <w:szCs w:val="24"/>
                <w:rtl/>
                <w:lang w:eastAsia="he-IL"/>
              </w:rPr>
            </w:rPrChange>
          </w:rPr>
          <w:t xml:space="preserve"> לדרך חישוב </w:t>
        </w:r>
        <w:proofErr w:type="spellStart"/>
        <w:r w:rsidRPr="00B02B45">
          <w:rPr>
            <w:rFonts w:asciiTheme="majorBidi" w:eastAsia="Times New Roman" w:hAnsiTheme="majorBidi" w:cstheme="majorBidi"/>
            <w:b/>
            <w:bCs/>
            <w:sz w:val="24"/>
            <w:szCs w:val="24"/>
            <w:rtl/>
            <w:lang w:eastAsia="he-IL"/>
            <w:rPrChange w:id="174" w:author="Ofir Tal" w:date="2021-02-19T11:30:00Z">
              <w:rPr>
                <w:rFonts w:ascii="Times New Roman" w:eastAsia="Times New Roman" w:hAnsi="Times New Roman" w:cs="David"/>
                <w:sz w:val="24"/>
                <w:szCs w:val="24"/>
                <w:rtl/>
                <w:lang w:eastAsia="he-IL"/>
              </w:rPr>
            </w:rPrChange>
          </w:rPr>
          <w:t>הגימלה</w:t>
        </w:r>
        <w:proofErr w:type="spellEnd"/>
        <w:r w:rsidRPr="00B02B45">
          <w:rPr>
            <w:rFonts w:asciiTheme="majorBidi" w:eastAsia="Times New Roman" w:hAnsiTheme="majorBidi" w:cstheme="majorBidi"/>
            <w:b/>
            <w:bCs/>
            <w:sz w:val="24"/>
            <w:szCs w:val="24"/>
            <w:rtl/>
            <w:lang w:eastAsia="he-IL"/>
            <w:rPrChange w:id="175" w:author="Ofir Tal" w:date="2021-02-19T11:30:00Z">
              <w:rPr>
                <w:rFonts w:ascii="Times New Roman" w:eastAsia="Times New Roman" w:hAnsi="Times New Roman" w:cs="David"/>
                <w:sz w:val="24"/>
                <w:szCs w:val="24"/>
                <w:rtl/>
                <w:lang w:eastAsia="he-IL"/>
              </w:rPr>
            </w:rPrChange>
          </w:rPr>
          <w:t xml:space="preserve"> במכתבך שבסימוכין:"</w:t>
        </w:r>
      </w:ins>
    </w:p>
    <w:p w:rsidR="00E24065" w:rsidRPr="00E24065" w:rsidRDefault="00BB1C10" w:rsidP="00B13E75">
      <w:pPr>
        <w:spacing w:after="200" w:line="360" w:lineRule="auto"/>
        <w:ind w:left="1304"/>
        <w:jc w:val="both"/>
        <w:rPr>
          <w:rFonts w:ascii="Times New Roman" w:eastAsia="Times New Roman" w:hAnsi="Times New Roman" w:cs="David"/>
          <w:b/>
          <w:bCs/>
          <w:sz w:val="24"/>
          <w:szCs w:val="24"/>
          <w:lang w:eastAsia="he-IL"/>
        </w:rPr>
      </w:pPr>
      <w:r w:rsidRPr="00BB1C10">
        <w:rPr>
          <w:rFonts w:ascii="Times New Roman" w:eastAsia="Times New Roman" w:hAnsi="Times New Roman" w:cs="David" w:hint="cs"/>
          <w:sz w:val="24"/>
          <w:szCs w:val="24"/>
          <w:highlight w:val="green"/>
          <w:rtl/>
          <w:lang w:eastAsia="he-IL"/>
        </w:rPr>
        <w:t xml:space="preserve"> </w:t>
      </w:r>
      <w:del w:id="176" w:author="Ofir Tal" w:date="2021-02-19T11:24:00Z">
        <w:r w:rsidRPr="00BB1C10" w:rsidDel="00B13E75">
          <w:rPr>
            <w:rFonts w:ascii="Times New Roman" w:eastAsia="Times New Roman" w:hAnsi="Times New Roman" w:cs="David" w:hint="cs"/>
            <w:sz w:val="24"/>
            <w:szCs w:val="24"/>
            <w:highlight w:val="green"/>
            <w:rtl/>
            <w:lang w:eastAsia="he-IL"/>
          </w:rPr>
          <w:delText xml:space="preserve">בהמשך להערותי לעיל </w:delText>
        </w:r>
        <w:r w:rsidDel="00B13E75">
          <w:rPr>
            <w:rFonts w:ascii="Times New Roman" w:eastAsia="Times New Roman" w:hAnsi="Times New Roman" w:cs="David" w:hint="cs"/>
            <w:sz w:val="24"/>
            <w:szCs w:val="24"/>
            <w:highlight w:val="green"/>
            <w:rtl/>
            <w:lang w:eastAsia="he-IL"/>
          </w:rPr>
          <w:delText>(סעיף 3)</w:delText>
        </w:r>
        <w:r w:rsidRPr="00BB1C10" w:rsidDel="00B13E75">
          <w:rPr>
            <w:rFonts w:ascii="Times New Roman" w:eastAsia="Times New Roman" w:hAnsi="Times New Roman" w:cs="David" w:hint="cs"/>
            <w:sz w:val="24"/>
            <w:szCs w:val="24"/>
            <w:highlight w:val="green"/>
            <w:rtl/>
            <w:lang w:eastAsia="he-IL"/>
          </w:rPr>
          <w:delText xml:space="preserve">למה לא </w:delText>
        </w:r>
        <w:r w:rsidDel="00B13E75">
          <w:rPr>
            <w:rFonts w:ascii="Times New Roman" w:eastAsia="Times New Roman" w:hAnsi="Times New Roman" w:cs="David" w:hint="cs"/>
            <w:sz w:val="24"/>
            <w:szCs w:val="24"/>
            <w:highlight w:val="green"/>
            <w:rtl/>
            <w:lang w:eastAsia="he-IL"/>
          </w:rPr>
          <w:delText>לשלב את המסר הזה ולהשאיר ה</w:delText>
        </w:r>
        <w:r w:rsidRPr="00BB1C10" w:rsidDel="00B13E75">
          <w:rPr>
            <w:rFonts w:ascii="Times New Roman" w:eastAsia="Times New Roman" w:hAnsi="Times New Roman" w:cs="David" w:hint="cs"/>
            <w:sz w:val="24"/>
            <w:szCs w:val="24"/>
            <w:highlight w:val="green"/>
            <w:rtl/>
            <w:lang w:eastAsia="he-IL"/>
          </w:rPr>
          <w:delText>צ</w:delText>
        </w:r>
        <w:r w:rsidDel="00B13E75">
          <w:rPr>
            <w:rFonts w:ascii="Times New Roman" w:eastAsia="Times New Roman" w:hAnsi="Times New Roman" w:cs="David" w:hint="cs"/>
            <w:sz w:val="24"/>
            <w:szCs w:val="24"/>
            <w:highlight w:val="green"/>
            <w:rtl/>
            <w:lang w:eastAsia="he-IL"/>
          </w:rPr>
          <w:delText>י</w:delText>
        </w:r>
        <w:r w:rsidRPr="00BB1C10" w:rsidDel="00B13E75">
          <w:rPr>
            <w:rFonts w:ascii="Times New Roman" w:eastAsia="Times New Roman" w:hAnsi="Times New Roman" w:cs="David" w:hint="cs"/>
            <w:sz w:val="24"/>
            <w:szCs w:val="24"/>
            <w:highlight w:val="green"/>
            <w:rtl/>
            <w:lang w:eastAsia="he-IL"/>
          </w:rPr>
          <w:delText>ט</w:delText>
        </w:r>
        <w:r w:rsidDel="00B13E75">
          <w:rPr>
            <w:rFonts w:ascii="Times New Roman" w:eastAsia="Times New Roman" w:hAnsi="Times New Roman" w:cs="David" w:hint="cs"/>
            <w:sz w:val="24"/>
            <w:szCs w:val="24"/>
            <w:highlight w:val="green"/>
            <w:rtl/>
            <w:lang w:eastAsia="he-IL"/>
          </w:rPr>
          <w:delText>ו</w:delText>
        </w:r>
        <w:r w:rsidRPr="00BB1C10" w:rsidDel="00B13E75">
          <w:rPr>
            <w:rFonts w:ascii="Times New Roman" w:eastAsia="Times New Roman" w:hAnsi="Times New Roman" w:cs="David" w:hint="cs"/>
            <w:sz w:val="24"/>
            <w:szCs w:val="24"/>
            <w:highlight w:val="green"/>
            <w:rtl/>
            <w:lang w:eastAsia="he-IL"/>
          </w:rPr>
          <w:delText xml:space="preserve">ט </w:delText>
        </w:r>
        <w:r w:rsidDel="00B13E75">
          <w:rPr>
            <w:rFonts w:ascii="Times New Roman" w:eastAsia="Times New Roman" w:hAnsi="Times New Roman" w:cs="David" w:hint="cs"/>
            <w:sz w:val="24"/>
            <w:szCs w:val="24"/>
            <w:highlight w:val="green"/>
            <w:rtl/>
            <w:lang w:eastAsia="he-IL"/>
          </w:rPr>
          <w:delText>של הק</w:delText>
        </w:r>
        <w:r w:rsidRPr="00BB1C10" w:rsidDel="00B13E75">
          <w:rPr>
            <w:rFonts w:ascii="Times New Roman" w:eastAsia="Times New Roman" w:hAnsi="Times New Roman" w:cs="David" w:hint="cs"/>
            <w:sz w:val="24"/>
            <w:szCs w:val="24"/>
            <w:highlight w:val="green"/>
            <w:rtl/>
            <w:lang w:eastAsia="he-IL"/>
          </w:rPr>
          <w:delText xml:space="preserve">טע המראה שהיתה שיחת טלפון עם ס. הנציב והוא </w:delText>
        </w:r>
        <w:r w:rsidDel="00B13E75">
          <w:rPr>
            <w:rFonts w:ascii="Times New Roman" w:eastAsia="Times New Roman" w:hAnsi="Times New Roman" w:cs="David" w:hint="cs"/>
            <w:sz w:val="24"/>
            <w:szCs w:val="24"/>
            <w:highlight w:val="green"/>
            <w:rtl/>
            <w:lang w:eastAsia="he-IL"/>
          </w:rPr>
          <w:delText>ש</w:delText>
        </w:r>
        <w:r w:rsidRPr="00BB1C10" w:rsidDel="00B13E75">
          <w:rPr>
            <w:rFonts w:ascii="Times New Roman" w:eastAsia="Times New Roman" w:hAnsi="Times New Roman" w:cs="David" w:hint="cs"/>
            <w:b/>
            <w:bCs/>
            <w:sz w:val="24"/>
            <w:szCs w:val="24"/>
            <w:highlight w:val="green"/>
            <w:rtl/>
            <w:lang w:eastAsia="he-IL"/>
          </w:rPr>
          <w:delText>ביקש</w:delText>
        </w:r>
        <w:r w:rsidRPr="00BB1C10" w:rsidDel="00B13E75">
          <w:rPr>
            <w:rFonts w:ascii="Times New Roman" w:eastAsia="Times New Roman" w:hAnsi="Times New Roman" w:cs="David" w:hint="cs"/>
            <w:sz w:val="24"/>
            <w:szCs w:val="24"/>
            <w:highlight w:val="green"/>
            <w:rtl/>
            <w:lang w:eastAsia="he-IL"/>
          </w:rPr>
          <w:delText xml:space="preserve"> את המכתב </w:delText>
        </w:r>
        <w:r w:rsidDel="00B13E75">
          <w:rPr>
            <w:rFonts w:ascii="Times New Roman" w:eastAsia="Times New Roman" w:hAnsi="Times New Roman" w:cs="David" w:hint="cs"/>
            <w:sz w:val="24"/>
            <w:szCs w:val="24"/>
            <w:highlight w:val="green"/>
            <w:rtl/>
            <w:lang w:eastAsia="he-IL"/>
          </w:rPr>
          <w:delText>?</w:delText>
        </w:r>
      </w:del>
      <w:ins w:id="177" w:author="Ofir Tal" w:date="2021-02-19T11:31:00Z">
        <w:r w:rsidR="00051B78">
          <w:rPr>
            <w:rFonts w:ascii="Times New Roman" w:eastAsia="Times New Roman" w:hAnsi="Times New Roman" w:cs="David" w:hint="cs"/>
            <w:sz w:val="24"/>
            <w:szCs w:val="24"/>
            <w:rtl/>
            <w:lang w:eastAsia="he-IL"/>
          </w:rPr>
          <w:t xml:space="preserve"> </w:t>
        </w:r>
        <w:r w:rsidR="00051B78" w:rsidRPr="00051B78">
          <w:rPr>
            <w:rFonts w:ascii="Times New Roman" w:eastAsia="Times New Roman" w:hAnsi="Times New Roman" w:cs="David" w:hint="eastAsia"/>
            <w:sz w:val="24"/>
            <w:szCs w:val="24"/>
            <w:highlight w:val="yellow"/>
            <w:rtl/>
            <w:lang w:eastAsia="he-IL"/>
            <w:rPrChange w:id="178" w:author="Ofir Tal" w:date="2021-02-19T11:32:00Z">
              <w:rPr>
                <w:rFonts w:ascii="Times New Roman" w:eastAsia="Times New Roman" w:hAnsi="Times New Roman" w:cs="David" w:hint="eastAsia"/>
                <w:sz w:val="24"/>
                <w:szCs w:val="24"/>
                <w:rtl/>
                <w:lang w:eastAsia="he-IL"/>
              </w:rPr>
            </w:rPrChange>
          </w:rPr>
          <w:t>מיותר</w:t>
        </w:r>
        <w:r w:rsidR="00051B78" w:rsidRPr="00051B78">
          <w:rPr>
            <w:rFonts w:ascii="Times New Roman" w:eastAsia="Times New Roman" w:hAnsi="Times New Roman" w:cs="David"/>
            <w:sz w:val="24"/>
            <w:szCs w:val="24"/>
            <w:highlight w:val="yellow"/>
            <w:rtl/>
            <w:lang w:eastAsia="he-IL"/>
            <w:rPrChange w:id="179"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0" w:author="Ofir Tal" w:date="2021-02-19T11:32:00Z">
              <w:rPr>
                <w:rFonts w:ascii="Times New Roman" w:eastAsia="Times New Roman" w:hAnsi="Times New Roman" w:cs="David" w:hint="eastAsia"/>
                <w:sz w:val="24"/>
                <w:szCs w:val="24"/>
                <w:rtl/>
                <w:lang w:eastAsia="he-IL"/>
              </w:rPr>
            </w:rPrChange>
          </w:rPr>
          <w:t>לדעתי</w:t>
        </w:r>
        <w:r w:rsidR="00051B78" w:rsidRPr="00051B78">
          <w:rPr>
            <w:rFonts w:ascii="Times New Roman" w:eastAsia="Times New Roman" w:hAnsi="Times New Roman" w:cs="David"/>
            <w:sz w:val="24"/>
            <w:szCs w:val="24"/>
            <w:highlight w:val="yellow"/>
            <w:rtl/>
            <w:lang w:eastAsia="he-IL"/>
            <w:rPrChange w:id="181"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2" w:author="Ofir Tal" w:date="2021-02-19T11:32:00Z">
              <w:rPr>
                <w:rFonts w:ascii="Times New Roman" w:eastAsia="Times New Roman" w:hAnsi="Times New Roman" w:cs="David" w:hint="eastAsia"/>
                <w:sz w:val="24"/>
                <w:szCs w:val="24"/>
                <w:rtl/>
                <w:lang w:eastAsia="he-IL"/>
              </w:rPr>
            </w:rPrChange>
          </w:rPr>
          <w:t>פנית</w:t>
        </w:r>
        <w:r w:rsidR="00051B78" w:rsidRPr="00051B78">
          <w:rPr>
            <w:rFonts w:ascii="Times New Roman" w:eastAsia="Times New Roman" w:hAnsi="Times New Roman" w:cs="David"/>
            <w:sz w:val="24"/>
            <w:szCs w:val="24"/>
            <w:highlight w:val="yellow"/>
            <w:rtl/>
            <w:lang w:eastAsia="he-IL"/>
            <w:rPrChange w:id="183"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4" w:author="Ofir Tal" w:date="2021-02-19T11:32:00Z">
              <w:rPr>
                <w:rFonts w:ascii="Times New Roman" w:eastAsia="Times New Roman" w:hAnsi="Times New Roman" w:cs="David" w:hint="eastAsia"/>
                <w:sz w:val="24"/>
                <w:szCs w:val="24"/>
                <w:rtl/>
                <w:lang w:eastAsia="he-IL"/>
              </w:rPr>
            </w:rPrChange>
          </w:rPr>
          <w:t>בטלפון</w:t>
        </w:r>
        <w:r w:rsidR="00051B78" w:rsidRPr="00051B78">
          <w:rPr>
            <w:rFonts w:ascii="Times New Roman" w:eastAsia="Times New Roman" w:hAnsi="Times New Roman" w:cs="David"/>
            <w:sz w:val="24"/>
            <w:szCs w:val="24"/>
            <w:highlight w:val="yellow"/>
            <w:rtl/>
            <w:lang w:eastAsia="he-IL"/>
            <w:rPrChange w:id="185"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6" w:author="Ofir Tal" w:date="2021-02-19T11:32:00Z">
              <w:rPr>
                <w:rFonts w:ascii="Times New Roman" w:eastAsia="Times New Roman" w:hAnsi="Times New Roman" w:cs="David" w:hint="eastAsia"/>
                <w:sz w:val="24"/>
                <w:szCs w:val="24"/>
                <w:rtl/>
                <w:lang w:eastAsia="he-IL"/>
              </w:rPr>
            </w:rPrChange>
          </w:rPr>
          <w:t>ואחר</w:t>
        </w:r>
        <w:r w:rsidR="00051B78" w:rsidRPr="00051B78">
          <w:rPr>
            <w:rFonts w:ascii="Times New Roman" w:eastAsia="Times New Roman" w:hAnsi="Times New Roman" w:cs="David"/>
            <w:sz w:val="24"/>
            <w:szCs w:val="24"/>
            <w:highlight w:val="yellow"/>
            <w:rtl/>
            <w:lang w:eastAsia="he-IL"/>
            <w:rPrChange w:id="187"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8" w:author="Ofir Tal" w:date="2021-02-19T11:32:00Z">
              <w:rPr>
                <w:rFonts w:ascii="Times New Roman" w:eastAsia="Times New Roman" w:hAnsi="Times New Roman" w:cs="David" w:hint="eastAsia"/>
                <w:sz w:val="24"/>
                <w:szCs w:val="24"/>
                <w:rtl/>
                <w:lang w:eastAsia="he-IL"/>
              </w:rPr>
            </w:rPrChange>
          </w:rPr>
          <w:t>כך</w:t>
        </w:r>
        <w:r w:rsidR="00051B78" w:rsidRPr="00051B78">
          <w:rPr>
            <w:rFonts w:ascii="Times New Roman" w:eastAsia="Times New Roman" w:hAnsi="Times New Roman" w:cs="David"/>
            <w:sz w:val="24"/>
            <w:szCs w:val="24"/>
            <w:highlight w:val="yellow"/>
            <w:rtl/>
            <w:lang w:eastAsia="he-IL"/>
            <w:rPrChange w:id="189"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0" w:author="Ofir Tal" w:date="2021-02-19T11:32:00Z">
              <w:rPr>
                <w:rFonts w:ascii="Times New Roman" w:eastAsia="Times New Roman" w:hAnsi="Times New Roman" w:cs="David" w:hint="eastAsia"/>
                <w:sz w:val="24"/>
                <w:szCs w:val="24"/>
                <w:rtl/>
                <w:lang w:eastAsia="he-IL"/>
              </w:rPr>
            </w:rPrChange>
          </w:rPr>
          <w:t>בכתב</w:t>
        </w:r>
        <w:r w:rsidR="00051B78" w:rsidRPr="00051B78">
          <w:rPr>
            <w:rFonts w:ascii="Times New Roman" w:eastAsia="Times New Roman" w:hAnsi="Times New Roman" w:cs="David"/>
            <w:sz w:val="24"/>
            <w:szCs w:val="24"/>
            <w:highlight w:val="yellow"/>
            <w:rtl/>
            <w:lang w:eastAsia="he-IL"/>
            <w:rPrChange w:id="191"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2" w:author="Ofir Tal" w:date="2021-02-19T11:32:00Z">
              <w:rPr>
                <w:rFonts w:ascii="Times New Roman" w:eastAsia="Times New Roman" w:hAnsi="Times New Roman" w:cs="David" w:hint="eastAsia"/>
                <w:sz w:val="24"/>
                <w:szCs w:val="24"/>
                <w:rtl/>
                <w:lang w:eastAsia="he-IL"/>
              </w:rPr>
            </w:rPrChange>
          </w:rPr>
          <w:t>אין</w:t>
        </w:r>
        <w:r w:rsidR="00051B78" w:rsidRPr="00051B78">
          <w:rPr>
            <w:rFonts w:ascii="Times New Roman" w:eastAsia="Times New Roman" w:hAnsi="Times New Roman" w:cs="David"/>
            <w:sz w:val="24"/>
            <w:szCs w:val="24"/>
            <w:highlight w:val="yellow"/>
            <w:rtl/>
            <w:lang w:eastAsia="he-IL"/>
            <w:rPrChange w:id="193"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4" w:author="Ofir Tal" w:date="2021-02-19T11:32:00Z">
              <w:rPr>
                <w:rFonts w:ascii="Times New Roman" w:eastAsia="Times New Roman" w:hAnsi="Times New Roman" w:cs="David" w:hint="eastAsia"/>
                <w:sz w:val="24"/>
                <w:szCs w:val="24"/>
                <w:rtl/>
                <w:lang w:eastAsia="he-IL"/>
              </w:rPr>
            </w:rPrChange>
          </w:rPr>
          <w:t>זה</w:t>
        </w:r>
        <w:r w:rsidR="00051B78" w:rsidRPr="00051B78">
          <w:rPr>
            <w:rFonts w:ascii="Times New Roman" w:eastAsia="Times New Roman" w:hAnsi="Times New Roman" w:cs="David"/>
            <w:sz w:val="24"/>
            <w:szCs w:val="24"/>
            <w:highlight w:val="yellow"/>
            <w:rtl/>
            <w:lang w:eastAsia="he-IL"/>
            <w:rPrChange w:id="195"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6" w:author="Ofir Tal" w:date="2021-02-19T11:32:00Z">
              <w:rPr>
                <w:rFonts w:ascii="Times New Roman" w:eastAsia="Times New Roman" w:hAnsi="Times New Roman" w:cs="David" w:hint="eastAsia"/>
                <w:sz w:val="24"/>
                <w:szCs w:val="24"/>
                <w:rtl/>
                <w:lang w:eastAsia="he-IL"/>
              </w:rPr>
            </w:rPrChange>
          </w:rPr>
          <w:t>בזה</w:t>
        </w:r>
        <w:r w:rsidR="00051B78" w:rsidRPr="00051B78">
          <w:rPr>
            <w:rFonts w:ascii="Times New Roman" w:eastAsia="Times New Roman" w:hAnsi="Times New Roman" w:cs="David"/>
            <w:sz w:val="24"/>
            <w:szCs w:val="24"/>
            <w:highlight w:val="yellow"/>
            <w:rtl/>
            <w:lang w:eastAsia="he-IL"/>
            <w:rPrChange w:id="197"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8" w:author="Ofir Tal" w:date="2021-02-19T11:32:00Z">
              <w:rPr>
                <w:rFonts w:ascii="Times New Roman" w:eastAsia="Times New Roman" w:hAnsi="Times New Roman" w:cs="David" w:hint="eastAsia"/>
                <w:sz w:val="24"/>
                <w:szCs w:val="24"/>
                <w:rtl/>
                <w:lang w:eastAsia="he-IL"/>
              </w:rPr>
            </w:rPrChange>
          </w:rPr>
          <w:t>רבותא</w:t>
        </w:r>
        <w:r w:rsidR="00051B78" w:rsidRPr="00051B78">
          <w:rPr>
            <w:rFonts w:ascii="Times New Roman" w:eastAsia="Times New Roman" w:hAnsi="Times New Roman" w:cs="David"/>
            <w:sz w:val="24"/>
            <w:szCs w:val="24"/>
            <w:highlight w:val="yellow"/>
            <w:rtl/>
            <w:lang w:eastAsia="he-IL"/>
            <w:rPrChange w:id="199"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0" w:author="Ofir Tal" w:date="2021-02-19T11:32:00Z">
              <w:rPr>
                <w:rFonts w:ascii="Times New Roman" w:eastAsia="Times New Roman" w:hAnsi="Times New Roman" w:cs="David" w:hint="eastAsia"/>
                <w:sz w:val="24"/>
                <w:szCs w:val="24"/>
                <w:rtl/>
                <w:lang w:eastAsia="he-IL"/>
              </w:rPr>
            </w:rPrChange>
          </w:rPr>
          <w:t>מאחר</w:t>
        </w:r>
        <w:r w:rsidR="00051B78" w:rsidRPr="00051B78">
          <w:rPr>
            <w:rFonts w:ascii="Times New Roman" w:eastAsia="Times New Roman" w:hAnsi="Times New Roman" w:cs="David"/>
            <w:sz w:val="24"/>
            <w:szCs w:val="24"/>
            <w:highlight w:val="yellow"/>
            <w:rtl/>
            <w:lang w:eastAsia="he-IL"/>
            <w:rPrChange w:id="201"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2" w:author="Ofir Tal" w:date="2021-02-19T11:32:00Z">
              <w:rPr>
                <w:rFonts w:ascii="Times New Roman" w:eastAsia="Times New Roman" w:hAnsi="Times New Roman" w:cs="David" w:hint="eastAsia"/>
                <w:sz w:val="24"/>
                <w:szCs w:val="24"/>
                <w:rtl/>
                <w:lang w:eastAsia="he-IL"/>
              </w:rPr>
            </w:rPrChange>
          </w:rPr>
          <w:t>שנראה</w:t>
        </w:r>
        <w:r w:rsidR="00051B78" w:rsidRPr="00051B78">
          <w:rPr>
            <w:rFonts w:ascii="Times New Roman" w:eastAsia="Times New Roman" w:hAnsi="Times New Roman" w:cs="David"/>
            <w:sz w:val="24"/>
            <w:szCs w:val="24"/>
            <w:highlight w:val="yellow"/>
            <w:rtl/>
            <w:lang w:eastAsia="he-IL"/>
            <w:rPrChange w:id="203"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4" w:author="Ofir Tal" w:date="2021-02-19T11:32:00Z">
              <w:rPr>
                <w:rFonts w:ascii="Times New Roman" w:eastAsia="Times New Roman" w:hAnsi="Times New Roman" w:cs="David" w:hint="eastAsia"/>
                <w:sz w:val="24"/>
                <w:szCs w:val="24"/>
                <w:rtl/>
                <w:lang w:eastAsia="he-IL"/>
              </w:rPr>
            </w:rPrChange>
          </w:rPr>
          <w:t>שזה</w:t>
        </w:r>
        <w:r w:rsidR="00051B78" w:rsidRPr="00051B78">
          <w:rPr>
            <w:rFonts w:ascii="Times New Roman" w:eastAsia="Times New Roman" w:hAnsi="Times New Roman" w:cs="David"/>
            <w:sz w:val="24"/>
            <w:szCs w:val="24"/>
            <w:highlight w:val="yellow"/>
            <w:rtl/>
            <w:lang w:eastAsia="he-IL"/>
            <w:rPrChange w:id="205"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6" w:author="Ofir Tal" w:date="2021-02-19T11:32:00Z">
              <w:rPr>
                <w:rFonts w:ascii="Times New Roman" w:eastAsia="Times New Roman" w:hAnsi="Times New Roman" w:cs="David" w:hint="eastAsia"/>
                <w:sz w:val="24"/>
                <w:szCs w:val="24"/>
                <w:rtl/>
                <w:lang w:eastAsia="he-IL"/>
              </w:rPr>
            </w:rPrChange>
          </w:rPr>
          <w:t>חשוב</w:t>
        </w:r>
        <w:r w:rsidR="00051B78" w:rsidRPr="00051B78">
          <w:rPr>
            <w:rFonts w:ascii="Times New Roman" w:eastAsia="Times New Roman" w:hAnsi="Times New Roman" w:cs="David"/>
            <w:sz w:val="24"/>
            <w:szCs w:val="24"/>
            <w:highlight w:val="yellow"/>
            <w:rtl/>
            <w:lang w:eastAsia="he-IL"/>
            <w:rPrChange w:id="207"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8" w:author="Ofir Tal" w:date="2021-02-19T11:32:00Z">
              <w:rPr>
                <w:rFonts w:ascii="Times New Roman" w:eastAsia="Times New Roman" w:hAnsi="Times New Roman" w:cs="David" w:hint="eastAsia"/>
                <w:sz w:val="24"/>
                <w:szCs w:val="24"/>
                <w:rtl/>
                <w:lang w:eastAsia="he-IL"/>
              </w:rPr>
            </w:rPrChange>
          </w:rPr>
          <w:t>לך</w:t>
        </w:r>
        <w:r w:rsidR="00051B78" w:rsidRPr="00051B78">
          <w:rPr>
            <w:rFonts w:ascii="Times New Roman" w:eastAsia="Times New Roman" w:hAnsi="Times New Roman" w:cs="David"/>
            <w:sz w:val="24"/>
            <w:szCs w:val="24"/>
            <w:highlight w:val="yellow"/>
            <w:rtl/>
            <w:lang w:eastAsia="he-IL"/>
            <w:rPrChange w:id="209"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0" w:author="Ofir Tal" w:date="2021-02-19T11:32:00Z">
              <w:rPr>
                <w:rFonts w:ascii="Times New Roman" w:eastAsia="Times New Roman" w:hAnsi="Times New Roman" w:cs="David" w:hint="eastAsia"/>
                <w:sz w:val="24"/>
                <w:szCs w:val="24"/>
                <w:rtl/>
                <w:lang w:eastAsia="he-IL"/>
              </w:rPr>
            </w:rPrChange>
          </w:rPr>
          <w:t>ואין</w:t>
        </w:r>
        <w:r w:rsidR="00051B78" w:rsidRPr="00051B78">
          <w:rPr>
            <w:rFonts w:ascii="Times New Roman" w:eastAsia="Times New Roman" w:hAnsi="Times New Roman" w:cs="David"/>
            <w:sz w:val="24"/>
            <w:szCs w:val="24"/>
            <w:highlight w:val="yellow"/>
            <w:rtl/>
            <w:lang w:eastAsia="he-IL"/>
            <w:rPrChange w:id="211"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2" w:author="Ofir Tal" w:date="2021-02-19T11:32:00Z">
              <w:rPr>
                <w:rFonts w:ascii="Times New Roman" w:eastAsia="Times New Roman" w:hAnsi="Times New Roman" w:cs="David" w:hint="eastAsia"/>
                <w:sz w:val="24"/>
                <w:szCs w:val="24"/>
                <w:rtl/>
                <w:lang w:eastAsia="he-IL"/>
              </w:rPr>
            </w:rPrChange>
          </w:rPr>
          <w:t>לא</w:t>
        </w:r>
        <w:r w:rsidR="00051B78" w:rsidRPr="00051B78">
          <w:rPr>
            <w:rFonts w:ascii="Times New Roman" w:eastAsia="Times New Roman" w:hAnsi="Times New Roman" w:cs="David"/>
            <w:sz w:val="24"/>
            <w:szCs w:val="24"/>
            <w:highlight w:val="yellow"/>
            <w:rtl/>
            <w:lang w:eastAsia="he-IL"/>
            <w:rPrChange w:id="213"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4" w:author="Ofir Tal" w:date="2021-02-19T11:32:00Z">
              <w:rPr>
                <w:rFonts w:ascii="Times New Roman" w:eastAsia="Times New Roman" w:hAnsi="Times New Roman" w:cs="David" w:hint="eastAsia"/>
                <w:sz w:val="24"/>
                <w:szCs w:val="24"/>
                <w:rtl/>
                <w:lang w:eastAsia="he-IL"/>
              </w:rPr>
            </w:rPrChange>
          </w:rPr>
          <w:t>רואה</w:t>
        </w:r>
        <w:r w:rsidR="00051B78" w:rsidRPr="00051B78">
          <w:rPr>
            <w:rFonts w:ascii="Times New Roman" w:eastAsia="Times New Roman" w:hAnsi="Times New Roman" w:cs="David"/>
            <w:sz w:val="24"/>
            <w:szCs w:val="24"/>
            <w:highlight w:val="yellow"/>
            <w:rtl/>
            <w:lang w:eastAsia="he-IL"/>
            <w:rPrChange w:id="215"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6" w:author="Ofir Tal" w:date="2021-02-19T11:32:00Z">
              <w:rPr>
                <w:rFonts w:ascii="Times New Roman" w:eastAsia="Times New Roman" w:hAnsi="Times New Roman" w:cs="David" w:hint="eastAsia"/>
                <w:sz w:val="24"/>
                <w:szCs w:val="24"/>
                <w:rtl/>
                <w:lang w:eastAsia="he-IL"/>
              </w:rPr>
            </w:rPrChange>
          </w:rPr>
          <w:t>נזק</w:t>
        </w:r>
      </w:ins>
      <w:ins w:id="217" w:author="Ofir Tal" w:date="2021-02-19T11:32:00Z">
        <w:r w:rsidR="00051B78">
          <w:rPr>
            <w:rFonts w:ascii="Times New Roman" w:eastAsia="Times New Roman" w:hAnsi="Times New Roman" w:cs="David" w:hint="cs"/>
            <w:sz w:val="24"/>
            <w:szCs w:val="24"/>
            <w:highlight w:val="yellow"/>
            <w:rtl/>
            <w:lang w:eastAsia="he-IL"/>
          </w:rPr>
          <w:t xml:space="preserve"> מהותי (חוץ מזה ששוב תשומת הלב מוסטת מהעיקר)</w:t>
        </w:r>
      </w:ins>
      <w:ins w:id="218" w:author="Ofir Tal" w:date="2021-02-19T11:31:00Z">
        <w:r w:rsidR="00051B78" w:rsidRPr="00051B78">
          <w:rPr>
            <w:rFonts w:ascii="Times New Roman" w:eastAsia="Times New Roman" w:hAnsi="Times New Roman" w:cs="David"/>
            <w:sz w:val="24"/>
            <w:szCs w:val="24"/>
            <w:highlight w:val="yellow"/>
            <w:rtl/>
            <w:lang w:eastAsia="he-IL"/>
            <w:rPrChange w:id="219"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20" w:author="Ofir Tal" w:date="2021-02-19T11:32:00Z">
              <w:rPr>
                <w:rFonts w:ascii="Times New Roman" w:eastAsia="Times New Roman" w:hAnsi="Times New Roman" w:cs="David" w:hint="eastAsia"/>
                <w:sz w:val="24"/>
                <w:szCs w:val="24"/>
                <w:rtl/>
                <w:lang w:eastAsia="he-IL"/>
              </w:rPr>
            </w:rPrChange>
          </w:rPr>
          <w:t>הוספתי</w:t>
        </w:r>
        <w:r w:rsidR="00051B78" w:rsidRPr="00051B78">
          <w:rPr>
            <w:rFonts w:ascii="Times New Roman" w:eastAsia="Times New Roman" w:hAnsi="Times New Roman" w:cs="David"/>
            <w:sz w:val="24"/>
            <w:szCs w:val="24"/>
            <w:highlight w:val="yellow"/>
            <w:rtl/>
            <w:lang w:eastAsia="he-IL"/>
            <w:rPrChange w:id="221"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22" w:author="Ofir Tal" w:date="2021-02-19T11:32:00Z">
              <w:rPr>
                <w:rFonts w:ascii="Times New Roman" w:eastAsia="Times New Roman" w:hAnsi="Times New Roman" w:cs="David" w:hint="eastAsia"/>
                <w:sz w:val="24"/>
                <w:szCs w:val="24"/>
                <w:rtl/>
                <w:lang w:eastAsia="he-IL"/>
              </w:rPr>
            </w:rPrChange>
          </w:rPr>
          <w:t>את</w:t>
        </w:r>
        <w:r w:rsidR="00051B78" w:rsidRPr="00051B78">
          <w:rPr>
            <w:rFonts w:ascii="Times New Roman" w:eastAsia="Times New Roman" w:hAnsi="Times New Roman" w:cs="David"/>
            <w:sz w:val="24"/>
            <w:szCs w:val="24"/>
            <w:highlight w:val="yellow"/>
            <w:rtl/>
            <w:lang w:eastAsia="he-IL"/>
            <w:rPrChange w:id="223"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24" w:author="Ofir Tal" w:date="2021-02-19T11:32:00Z">
              <w:rPr>
                <w:rFonts w:ascii="Times New Roman" w:eastAsia="Times New Roman" w:hAnsi="Times New Roman" w:cs="David" w:hint="eastAsia"/>
                <w:sz w:val="24"/>
                <w:szCs w:val="24"/>
                <w:rtl/>
                <w:lang w:eastAsia="he-IL"/>
              </w:rPr>
            </w:rPrChange>
          </w:rPr>
          <w:t>הציטוט</w:t>
        </w:r>
        <w:r w:rsidR="00051B78" w:rsidRPr="00051B78">
          <w:rPr>
            <w:rFonts w:ascii="Times New Roman" w:eastAsia="Times New Roman" w:hAnsi="Times New Roman" w:cs="David"/>
            <w:sz w:val="24"/>
            <w:szCs w:val="24"/>
            <w:highlight w:val="yellow"/>
            <w:rtl/>
            <w:lang w:eastAsia="he-IL"/>
            <w:rPrChange w:id="225" w:author="Ofir Tal" w:date="2021-02-19T11:32:00Z">
              <w:rPr>
                <w:rFonts w:ascii="Times New Roman" w:eastAsia="Times New Roman" w:hAnsi="Times New Roman" w:cs="David"/>
                <w:sz w:val="24"/>
                <w:szCs w:val="24"/>
                <w:rtl/>
                <w:lang w:eastAsia="he-IL"/>
              </w:rPr>
            </w:rPrChange>
          </w:rPr>
          <w:t>.</w:t>
        </w:r>
        <w:r w:rsidR="00051B78">
          <w:rPr>
            <w:rFonts w:ascii="Times New Roman" w:eastAsia="Times New Roman" w:hAnsi="Times New Roman" w:cs="David" w:hint="cs"/>
            <w:sz w:val="24"/>
            <w:szCs w:val="24"/>
            <w:rtl/>
            <w:lang w:eastAsia="he-IL"/>
          </w:rPr>
          <w:t xml:space="preserve"> </w:t>
        </w:r>
      </w:ins>
    </w:p>
    <w:p w:rsidR="00E24065" w:rsidRDefault="00E24065" w:rsidP="00B13E75">
      <w:pPr>
        <w:tabs>
          <w:tab w:val="left" w:pos="1214"/>
        </w:tabs>
        <w:spacing w:after="200" w:line="360" w:lineRule="auto"/>
        <w:ind w:left="1214"/>
        <w:jc w:val="both"/>
        <w:rPr>
          <w:ins w:id="226" w:author="Ofir Tal" w:date="2021-02-17T18:26:00Z"/>
          <w:rFonts w:ascii="Times New Roman" w:eastAsia="Times New Roman" w:hAnsi="Times New Roman" w:cs="David"/>
          <w:b/>
          <w:bCs/>
          <w:sz w:val="24"/>
          <w:szCs w:val="24"/>
          <w:u w:val="single"/>
          <w:rtl/>
          <w:lang w:eastAsia="he-IL"/>
        </w:rPr>
      </w:pPr>
      <w:r w:rsidRPr="00E24065">
        <w:rPr>
          <w:rFonts w:ascii="Times New Roman" w:eastAsia="Times New Roman" w:hAnsi="Times New Roman" w:cs="David" w:hint="cs"/>
          <w:sz w:val="24"/>
          <w:szCs w:val="24"/>
          <w:rtl/>
          <w:lang w:eastAsia="he-IL"/>
        </w:rPr>
        <w:t xml:space="preserve">מכתבו של המערער תומך בטענותיו כי </w:t>
      </w:r>
      <w:r w:rsidRPr="00D75660">
        <w:rPr>
          <w:rFonts w:ascii="Times New Roman" w:eastAsia="Times New Roman" w:hAnsi="Times New Roman" w:cs="David" w:hint="eastAsia"/>
          <w:b/>
          <w:bCs/>
          <w:sz w:val="24"/>
          <w:szCs w:val="24"/>
          <w:u w:val="single"/>
          <w:rtl/>
          <w:lang w:eastAsia="he-IL"/>
          <w:rPrChange w:id="227" w:author="Ofir Tal" w:date="2021-02-17T18:26:00Z">
            <w:rPr>
              <w:rFonts w:ascii="Times New Roman" w:eastAsia="Times New Roman" w:hAnsi="Times New Roman" w:cs="David" w:hint="eastAsia"/>
              <w:sz w:val="24"/>
              <w:szCs w:val="24"/>
              <w:rtl/>
              <w:lang w:eastAsia="he-IL"/>
            </w:rPr>
          </w:rPrChange>
        </w:rPr>
        <w:t>נאמר</w:t>
      </w:r>
      <w:r w:rsidRPr="00D75660">
        <w:rPr>
          <w:rFonts w:ascii="Times New Roman" w:eastAsia="Times New Roman" w:hAnsi="Times New Roman" w:cs="David"/>
          <w:b/>
          <w:bCs/>
          <w:sz w:val="24"/>
          <w:szCs w:val="24"/>
          <w:u w:val="single"/>
          <w:rtl/>
          <w:lang w:eastAsia="he-IL"/>
          <w:rPrChange w:id="228"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29" w:author="Ofir Tal" w:date="2021-02-17T18:26:00Z">
            <w:rPr>
              <w:rFonts w:ascii="Times New Roman" w:eastAsia="Times New Roman" w:hAnsi="Times New Roman" w:cs="David" w:hint="eastAsia"/>
              <w:sz w:val="24"/>
              <w:szCs w:val="24"/>
              <w:rtl/>
              <w:lang w:eastAsia="he-IL"/>
            </w:rPr>
          </w:rPrChange>
        </w:rPr>
        <w:t>לו</w:t>
      </w:r>
      <w:r w:rsidRPr="00D75660">
        <w:rPr>
          <w:rFonts w:ascii="Times New Roman" w:eastAsia="Times New Roman" w:hAnsi="Times New Roman" w:cs="David"/>
          <w:b/>
          <w:bCs/>
          <w:sz w:val="24"/>
          <w:szCs w:val="24"/>
          <w:u w:val="single"/>
          <w:rtl/>
          <w:lang w:eastAsia="he-IL"/>
          <w:rPrChange w:id="230"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1" w:author="Ofir Tal" w:date="2021-02-17T18:26:00Z">
            <w:rPr>
              <w:rFonts w:ascii="Times New Roman" w:eastAsia="Times New Roman" w:hAnsi="Times New Roman" w:cs="David" w:hint="eastAsia"/>
              <w:sz w:val="24"/>
              <w:szCs w:val="24"/>
              <w:rtl/>
              <w:lang w:eastAsia="he-IL"/>
            </w:rPr>
          </w:rPrChange>
        </w:rPr>
        <w:t>במפורש</w:t>
      </w:r>
      <w:r w:rsidRPr="00D75660">
        <w:rPr>
          <w:rFonts w:ascii="Times New Roman" w:eastAsia="Times New Roman" w:hAnsi="Times New Roman" w:cs="David"/>
          <w:b/>
          <w:bCs/>
          <w:sz w:val="24"/>
          <w:szCs w:val="24"/>
          <w:u w:val="single"/>
          <w:rtl/>
          <w:lang w:eastAsia="he-IL"/>
          <w:rPrChange w:id="232"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3" w:author="Ofir Tal" w:date="2021-02-17T18:26:00Z">
            <w:rPr>
              <w:rFonts w:ascii="Times New Roman" w:eastAsia="Times New Roman" w:hAnsi="Times New Roman" w:cs="David" w:hint="eastAsia"/>
              <w:sz w:val="24"/>
              <w:szCs w:val="24"/>
              <w:rtl/>
              <w:lang w:eastAsia="he-IL"/>
            </w:rPr>
          </w:rPrChange>
        </w:rPr>
        <w:t>למצות</w:t>
      </w:r>
      <w:r w:rsidRPr="00D75660">
        <w:rPr>
          <w:rFonts w:ascii="Times New Roman" w:eastAsia="Times New Roman" w:hAnsi="Times New Roman" w:cs="David"/>
          <w:b/>
          <w:bCs/>
          <w:sz w:val="24"/>
          <w:szCs w:val="24"/>
          <w:u w:val="single"/>
          <w:rtl/>
          <w:lang w:eastAsia="he-IL"/>
          <w:rPrChange w:id="23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5" w:author="Ofir Tal" w:date="2021-02-17T18:26:00Z">
            <w:rPr>
              <w:rFonts w:ascii="Times New Roman" w:eastAsia="Times New Roman" w:hAnsi="Times New Roman" w:cs="David" w:hint="eastAsia"/>
              <w:sz w:val="24"/>
              <w:szCs w:val="24"/>
              <w:rtl/>
              <w:lang w:eastAsia="he-IL"/>
            </w:rPr>
          </w:rPrChange>
        </w:rPr>
        <w:t>את</w:t>
      </w:r>
      <w:r w:rsidRPr="00D75660">
        <w:rPr>
          <w:rFonts w:ascii="Times New Roman" w:eastAsia="Times New Roman" w:hAnsi="Times New Roman" w:cs="David"/>
          <w:b/>
          <w:bCs/>
          <w:sz w:val="24"/>
          <w:szCs w:val="24"/>
          <w:u w:val="single"/>
          <w:rtl/>
          <w:lang w:eastAsia="he-IL"/>
          <w:rPrChange w:id="236"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7" w:author="Ofir Tal" w:date="2021-02-17T18:26:00Z">
            <w:rPr>
              <w:rFonts w:ascii="Times New Roman" w:eastAsia="Times New Roman" w:hAnsi="Times New Roman" w:cs="David" w:hint="eastAsia"/>
              <w:sz w:val="24"/>
              <w:szCs w:val="24"/>
              <w:rtl/>
              <w:lang w:eastAsia="he-IL"/>
            </w:rPr>
          </w:rPrChange>
        </w:rPr>
        <w:t>ענייניו</w:t>
      </w:r>
      <w:r w:rsidRPr="00D75660">
        <w:rPr>
          <w:rFonts w:ascii="Times New Roman" w:eastAsia="Times New Roman" w:hAnsi="Times New Roman" w:cs="David"/>
          <w:b/>
          <w:bCs/>
          <w:sz w:val="24"/>
          <w:szCs w:val="24"/>
          <w:u w:val="single"/>
          <w:rtl/>
          <w:lang w:eastAsia="he-IL"/>
          <w:rPrChange w:id="238"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9" w:author="Ofir Tal" w:date="2021-02-17T18:26:00Z">
            <w:rPr>
              <w:rFonts w:ascii="Times New Roman" w:eastAsia="Times New Roman" w:hAnsi="Times New Roman" w:cs="David" w:hint="eastAsia"/>
              <w:sz w:val="24"/>
              <w:szCs w:val="24"/>
              <w:rtl/>
              <w:lang w:eastAsia="he-IL"/>
            </w:rPr>
          </w:rPrChange>
        </w:rPr>
        <w:t>מול</w:t>
      </w:r>
      <w:r w:rsidRPr="00D75660">
        <w:rPr>
          <w:rFonts w:ascii="Times New Roman" w:eastAsia="Times New Roman" w:hAnsi="Times New Roman" w:cs="David"/>
          <w:b/>
          <w:bCs/>
          <w:sz w:val="24"/>
          <w:szCs w:val="24"/>
          <w:u w:val="single"/>
          <w:rtl/>
          <w:lang w:eastAsia="he-IL"/>
          <w:rPrChange w:id="240"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1" w:author="Ofir Tal" w:date="2021-02-17T18:26:00Z">
            <w:rPr>
              <w:rFonts w:ascii="Times New Roman" w:eastAsia="Times New Roman" w:hAnsi="Times New Roman" w:cs="David" w:hint="eastAsia"/>
              <w:sz w:val="24"/>
              <w:szCs w:val="24"/>
              <w:rtl/>
              <w:lang w:eastAsia="he-IL"/>
            </w:rPr>
          </w:rPrChange>
        </w:rPr>
        <w:t>הנציבות</w:t>
      </w:r>
      <w:r w:rsidRPr="00D75660">
        <w:rPr>
          <w:rFonts w:ascii="Times New Roman" w:eastAsia="Times New Roman" w:hAnsi="Times New Roman" w:cs="David"/>
          <w:b/>
          <w:bCs/>
          <w:sz w:val="24"/>
          <w:szCs w:val="24"/>
          <w:u w:val="single"/>
          <w:rtl/>
          <w:lang w:eastAsia="he-IL"/>
          <w:rPrChange w:id="242"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3" w:author="Ofir Tal" w:date="2021-02-17T18:26:00Z">
            <w:rPr>
              <w:rFonts w:ascii="Times New Roman" w:eastAsia="Times New Roman" w:hAnsi="Times New Roman" w:cs="David" w:hint="eastAsia"/>
              <w:sz w:val="24"/>
              <w:szCs w:val="24"/>
              <w:rtl/>
              <w:lang w:eastAsia="he-IL"/>
            </w:rPr>
          </w:rPrChange>
        </w:rPr>
        <w:t>ולא</w:t>
      </w:r>
      <w:r w:rsidRPr="00D75660">
        <w:rPr>
          <w:rFonts w:ascii="Times New Roman" w:eastAsia="Times New Roman" w:hAnsi="Times New Roman" w:cs="David"/>
          <w:b/>
          <w:bCs/>
          <w:sz w:val="24"/>
          <w:szCs w:val="24"/>
          <w:u w:val="single"/>
          <w:rtl/>
          <w:lang w:eastAsia="he-IL"/>
          <w:rPrChange w:id="24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5" w:author="Ofir Tal" w:date="2021-02-17T18:26:00Z">
            <w:rPr>
              <w:rFonts w:ascii="Times New Roman" w:eastAsia="Times New Roman" w:hAnsi="Times New Roman" w:cs="David" w:hint="eastAsia"/>
              <w:sz w:val="24"/>
              <w:szCs w:val="24"/>
              <w:rtl/>
              <w:lang w:eastAsia="he-IL"/>
            </w:rPr>
          </w:rPrChange>
        </w:rPr>
        <w:t>למהר</w:t>
      </w:r>
      <w:r w:rsidRPr="00D75660">
        <w:rPr>
          <w:rFonts w:ascii="Times New Roman" w:eastAsia="Times New Roman" w:hAnsi="Times New Roman" w:cs="David"/>
          <w:b/>
          <w:bCs/>
          <w:sz w:val="24"/>
          <w:szCs w:val="24"/>
          <w:u w:val="single"/>
          <w:rtl/>
          <w:lang w:eastAsia="he-IL"/>
          <w:rPrChange w:id="246"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7" w:author="Ofir Tal" w:date="2021-02-17T18:26:00Z">
            <w:rPr>
              <w:rFonts w:ascii="Times New Roman" w:eastAsia="Times New Roman" w:hAnsi="Times New Roman" w:cs="David" w:hint="eastAsia"/>
              <w:sz w:val="24"/>
              <w:szCs w:val="24"/>
              <w:rtl/>
              <w:lang w:eastAsia="he-IL"/>
            </w:rPr>
          </w:rPrChange>
        </w:rPr>
        <w:t>ולהגיש</w:t>
      </w:r>
      <w:r w:rsidRPr="00D75660">
        <w:rPr>
          <w:rFonts w:ascii="Times New Roman" w:eastAsia="Times New Roman" w:hAnsi="Times New Roman" w:cs="David"/>
          <w:b/>
          <w:bCs/>
          <w:sz w:val="24"/>
          <w:szCs w:val="24"/>
          <w:u w:val="single"/>
          <w:rtl/>
          <w:lang w:eastAsia="he-IL"/>
          <w:rPrChange w:id="248"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9" w:author="Ofir Tal" w:date="2021-02-17T18:26:00Z">
            <w:rPr>
              <w:rFonts w:ascii="Times New Roman" w:eastAsia="Times New Roman" w:hAnsi="Times New Roman" w:cs="David" w:hint="eastAsia"/>
              <w:sz w:val="24"/>
              <w:szCs w:val="24"/>
              <w:rtl/>
              <w:lang w:eastAsia="he-IL"/>
            </w:rPr>
          </w:rPrChange>
        </w:rPr>
        <w:t>ערעור</w:t>
      </w:r>
      <w:r w:rsidRPr="00E24065">
        <w:rPr>
          <w:rFonts w:ascii="Times New Roman" w:eastAsia="Times New Roman" w:hAnsi="Times New Roman" w:cs="David" w:hint="cs"/>
          <w:sz w:val="24"/>
          <w:szCs w:val="24"/>
          <w:rtl/>
          <w:lang w:eastAsia="he-IL"/>
        </w:rPr>
        <w:t xml:space="preserve">. </w:t>
      </w:r>
      <w:r w:rsidRPr="00D75660">
        <w:rPr>
          <w:rFonts w:ascii="Times New Roman" w:eastAsia="Times New Roman" w:hAnsi="Times New Roman" w:cs="David" w:hint="eastAsia"/>
          <w:sz w:val="24"/>
          <w:szCs w:val="24"/>
          <w:rtl/>
          <w:lang w:eastAsia="he-IL"/>
          <w:rPrChange w:id="250" w:author="Ofir Tal" w:date="2021-02-17T18:26:00Z">
            <w:rPr>
              <w:rFonts w:ascii="Times New Roman" w:eastAsia="Times New Roman" w:hAnsi="Times New Roman" w:cs="David" w:hint="eastAsia"/>
              <w:b/>
              <w:bCs/>
              <w:sz w:val="24"/>
              <w:szCs w:val="24"/>
              <w:rtl/>
              <w:lang w:eastAsia="he-IL"/>
            </w:rPr>
          </w:rPrChange>
        </w:rPr>
        <w:t>אף</w:t>
      </w:r>
      <w:r w:rsidRPr="00D75660">
        <w:rPr>
          <w:rFonts w:ascii="Times New Roman" w:eastAsia="Times New Roman" w:hAnsi="Times New Roman" w:cs="David"/>
          <w:sz w:val="24"/>
          <w:szCs w:val="24"/>
          <w:rtl/>
          <w:lang w:eastAsia="he-IL"/>
          <w:rPrChange w:id="251" w:author="Ofir Tal" w:date="2021-02-17T18:26:00Z">
            <w:rPr>
              <w:rFonts w:ascii="Times New Roman" w:eastAsia="Times New Roman" w:hAnsi="Times New Roman" w:cs="David"/>
              <w:b/>
              <w:bCs/>
              <w:sz w:val="24"/>
              <w:szCs w:val="24"/>
              <w:rtl/>
              <w:lang w:eastAsia="he-IL"/>
            </w:rPr>
          </w:rPrChange>
        </w:rPr>
        <w:t xml:space="preserve"> בכך יש לחזק את טענותיו של המערער כי </w:t>
      </w:r>
      <w:r w:rsidRPr="00B13E75">
        <w:rPr>
          <w:rFonts w:ascii="Times New Roman" w:eastAsia="Times New Roman" w:hAnsi="Times New Roman" w:cs="David"/>
          <w:b/>
          <w:bCs/>
          <w:sz w:val="24"/>
          <w:szCs w:val="24"/>
          <w:u w:val="single"/>
          <w:rtl/>
          <w:lang w:eastAsia="he-IL"/>
          <w:rPrChange w:id="252" w:author="Ofir Tal" w:date="2021-02-19T11:24:00Z">
            <w:rPr>
              <w:rFonts w:ascii="Times New Roman" w:eastAsia="Times New Roman" w:hAnsi="Times New Roman" w:cs="David"/>
              <w:b/>
              <w:bCs/>
              <w:sz w:val="24"/>
              <w:szCs w:val="24"/>
              <w:rtl/>
              <w:lang w:eastAsia="he-IL"/>
            </w:rPr>
          </w:rPrChange>
        </w:rPr>
        <w:t xml:space="preserve">הוצג בפניו </w:t>
      </w:r>
      <w:ins w:id="253" w:author="Ofir Tal" w:date="2021-02-17T18:26:00Z">
        <w:r w:rsidR="00D75660" w:rsidRPr="00B13E75">
          <w:rPr>
            <w:rFonts w:ascii="Times New Roman" w:eastAsia="Times New Roman" w:hAnsi="Times New Roman" w:cs="David" w:hint="eastAsia"/>
            <w:b/>
            <w:bCs/>
            <w:sz w:val="24"/>
            <w:szCs w:val="24"/>
            <w:u w:val="single"/>
            <w:rtl/>
            <w:lang w:eastAsia="he-IL"/>
            <w:rPrChange w:id="254" w:author="Ofir Tal" w:date="2021-02-19T11:24:00Z">
              <w:rPr>
                <w:rFonts w:ascii="Times New Roman" w:eastAsia="Times New Roman" w:hAnsi="Times New Roman" w:cs="David" w:hint="eastAsia"/>
                <w:sz w:val="24"/>
                <w:szCs w:val="24"/>
                <w:rtl/>
                <w:lang w:eastAsia="he-IL"/>
              </w:rPr>
            </w:rPrChange>
          </w:rPr>
          <w:t>במפורש</w:t>
        </w:r>
        <w:r w:rsidR="00D75660" w:rsidRPr="00B13E75">
          <w:rPr>
            <w:rFonts w:ascii="Times New Roman" w:eastAsia="Times New Roman" w:hAnsi="Times New Roman" w:cs="David"/>
            <w:b/>
            <w:bCs/>
            <w:sz w:val="24"/>
            <w:szCs w:val="24"/>
            <w:u w:val="single"/>
            <w:rtl/>
            <w:lang w:eastAsia="he-IL"/>
            <w:rPrChange w:id="255" w:author="Ofir Tal" w:date="2021-02-19T11:24:00Z">
              <w:rPr>
                <w:rFonts w:ascii="Times New Roman" w:eastAsia="Times New Roman" w:hAnsi="Times New Roman" w:cs="David"/>
                <w:sz w:val="24"/>
                <w:szCs w:val="24"/>
                <w:rtl/>
                <w:lang w:eastAsia="he-IL"/>
              </w:rPr>
            </w:rPrChange>
          </w:rPr>
          <w:t xml:space="preserve"> </w:t>
        </w:r>
      </w:ins>
      <w:r w:rsidRPr="00B13E75">
        <w:rPr>
          <w:rFonts w:ascii="Times New Roman" w:eastAsia="Times New Roman" w:hAnsi="Times New Roman" w:cs="David" w:hint="eastAsia"/>
          <w:b/>
          <w:bCs/>
          <w:sz w:val="24"/>
          <w:szCs w:val="24"/>
          <w:u w:val="single"/>
          <w:rtl/>
          <w:lang w:eastAsia="he-IL"/>
          <w:rPrChange w:id="256" w:author="Ofir Tal" w:date="2021-02-19T11:24:00Z">
            <w:rPr>
              <w:rFonts w:ascii="Times New Roman" w:eastAsia="Times New Roman" w:hAnsi="Times New Roman" w:cs="David" w:hint="eastAsia"/>
              <w:b/>
              <w:bCs/>
              <w:sz w:val="24"/>
              <w:szCs w:val="24"/>
              <w:rtl/>
              <w:lang w:eastAsia="he-IL"/>
            </w:rPr>
          </w:rPrChange>
        </w:rPr>
        <w:t>שהוא</w:t>
      </w:r>
      <w:r w:rsidRPr="00B13E75">
        <w:rPr>
          <w:rFonts w:ascii="Times New Roman" w:eastAsia="Times New Roman" w:hAnsi="Times New Roman" w:cs="David"/>
          <w:b/>
          <w:bCs/>
          <w:sz w:val="24"/>
          <w:szCs w:val="24"/>
          <w:u w:val="single"/>
          <w:rtl/>
          <w:lang w:eastAsia="he-IL"/>
          <w:rPrChange w:id="257" w:author="Ofir Tal" w:date="2021-02-19T11:24:00Z">
            <w:rPr>
              <w:rFonts w:ascii="Times New Roman" w:eastAsia="Times New Roman" w:hAnsi="Times New Roman" w:cs="David"/>
              <w:b/>
              <w:bCs/>
              <w:sz w:val="24"/>
              <w:szCs w:val="24"/>
              <w:rtl/>
              <w:lang w:eastAsia="he-IL"/>
            </w:rPr>
          </w:rPrChange>
        </w:rPr>
        <w:t xml:space="preserve"> לא נדרש להגיש ערעור </w:t>
      </w:r>
      <w:proofErr w:type="spellStart"/>
      <w:r w:rsidRPr="00B13E75">
        <w:rPr>
          <w:rFonts w:ascii="Times New Roman" w:eastAsia="Times New Roman" w:hAnsi="Times New Roman" w:cs="David" w:hint="eastAsia"/>
          <w:b/>
          <w:bCs/>
          <w:sz w:val="24"/>
          <w:szCs w:val="24"/>
          <w:u w:val="single"/>
          <w:rtl/>
          <w:lang w:eastAsia="he-IL"/>
          <w:rPrChange w:id="258" w:author="Ofir Tal" w:date="2021-02-19T11:24:00Z">
            <w:rPr>
              <w:rFonts w:ascii="Times New Roman" w:eastAsia="Times New Roman" w:hAnsi="Times New Roman" w:cs="David" w:hint="eastAsia"/>
              <w:b/>
              <w:bCs/>
              <w:sz w:val="24"/>
              <w:szCs w:val="24"/>
              <w:rtl/>
              <w:lang w:eastAsia="he-IL"/>
            </w:rPr>
          </w:rPrChange>
        </w:rPr>
        <w:t>גימלאות</w:t>
      </w:r>
      <w:proofErr w:type="spellEnd"/>
      <w:r w:rsidRPr="00D75660">
        <w:rPr>
          <w:rFonts w:ascii="Times New Roman" w:eastAsia="Times New Roman" w:hAnsi="Times New Roman" w:cs="David"/>
          <w:sz w:val="24"/>
          <w:szCs w:val="24"/>
          <w:rtl/>
          <w:lang w:eastAsia="he-IL"/>
          <w:rPrChange w:id="259" w:author="Ofir Tal" w:date="2021-02-17T18:26:00Z">
            <w:rPr>
              <w:rFonts w:ascii="Times New Roman" w:eastAsia="Times New Roman" w:hAnsi="Times New Roman" w:cs="David"/>
              <w:b/>
              <w:bCs/>
              <w:sz w:val="24"/>
              <w:szCs w:val="24"/>
              <w:rtl/>
              <w:lang w:eastAsia="he-IL"/>
            </w:rPr>
          </w:rPrChange>
        </w:rPr>
        <w:t xml:space="preserve">, </w:t>
      </w:r>
      <w:r w:rsidRPr="00E24065">
        <w:rPr>
          <w:rFonts w:ascii="Times New Roman" w:eastAsia="Times New Roman" w:hAnsi="Times New Roman" w:cs="David" w:hint="cs"/>
          <w:b/>
          <w:bCs/>
          <w:sz w:val="24"/>
          <w:szCs w:val="24"/>
          <w:rtl/>
          <w:lang w:eastAsia="he-IL"/>
        </w:rPr>
        <w:t xml:space="preserve">אלא לנהל הליכים מול נציבות שירות המדינה </w:t>
      </w:r>
      <w:r w:rsidRPr="00E24065">
        <w:rPr>
          <w:rFonts w:ascii="Times New Roman" w:eastAsia="Times New Roman" w:hAnsi="Times New Roman" w:cs="David" w:hint="cs"/>
          <w:b/>
          <w:bCs/>
          <w:sz w:val="24"/>
          <w:szCs w:val="24"/>
          <w:u w:val="single"/>
          <w:rtl/>
          <w:lang w:eastAsia="he-IL"/>
        </w:rPr>
        <w:t>כי הם המוסמכים לכך.</w:t>
      </w:r>
      <w:ins w:id="260" w:author="Ofir Tal" w:date="2021-02-19T11:25:00Z">
        <w:r w:rsidR="00B13E75">
          <w:rPr>
            <w:rFonts w:ascii="Times New Roman" w:eastAsia="Times New Roman" w:hAnsi="Times New Roman" w:cs="David" w:hint="cs"/>
            <w:b/>
            <w:bCs/>
            <w:sz w:val="24"/>
            <w:szCs w:val="24"/>
            <w:u w:val="single"/>
            <w:rtl/>
            <w:lang w:eastAsia="he-IL"/>
          </w:rPr>
          <w:t xml:space="preserve"> </w:t>
        </w:r>
        <w:r w:rsidR="00B13E75" w:rsidRPr="00B13E75">
          <w:rPr>
            <w:rFonts w:ascii="Times New Roman" w:eastAsia="Times New Roman" w:hAnsi="Times New Roman" w:cs="David" w:hint="eastAsia"/>
            <w:sz w:val="24"/>
            <w:szCs w:val="24"/>
            <w:u w:val="single"/>
            <w:rtl/>
            <w:lang w:eastAsia="he-IL"/>
            <w:rPrChange w:id="261" w:author="Ofir Tal" w:date="2021-02-19T11:25:00Z">
              <w:rPr>
                <w:rFonts w:ascii="Times New Roman" w:eastAsia="Times New Roman" w:hAnsi="Times New Roman" w:cs="David" w:hint="eastAsia"/>
                <w:b/>
                <w:bCs/>
                <w:sz w:val="24"/>
                <w:szCs w:val="24"/>
                <w:u w:val="single"/>
                <w:rtl/>
                <w:lang w:eastAsia="he-IL"/>
              </w:rPr>
            </w:rPrChange>
          </w:rPr>
          <w:t>הדבר</w:t>
        </w:r>
        <w:r w:rsidR="00B13E75" w:rsidRPr="00B13E75">
          <w:rPr>
            <w:rFonts w:ascii="Times New Roman" w:eastAsia="Times New Roman" w:hAnsi="Times New Roman" w:cs="David"/>
            <w:sz w:val="24"/>
            <w:szCs w:val="24"/>
            <w:u w:val="single"/>
            <w:rtl/>
            <w:lang w:eastAsia="he-IL"/>
            <w:rPrChange w:id="262" w:author="Ofir Tal" w:date="2021-02-19T11:25:00Z">
              <w:rPr>
                <w:rFonts w:ascii="Times New Roman" w:eastAsia="Times New Roman" w:hAnsi="Times New Roman" w:cs="David"/>
                <w:b/>
                <w:bCs/>
                <w:sz w:val="24"/>
                <w:szCs w:val="24"/>
                <w:u w:val="single"/>
                <w:rtl/>
                <w:lang w:eastAsia="he-IL"/>
              </w:rPr>
            </w:rPrChange>
          </w:rPr>
          <w:t xml:space="preserve"> גם מחזק את טענת המערער כי סעיף 43 לחוק </w:t>
        </w:r>
        <w:proofErr w:type="spellStart"/>
        <w:r w:rsidR="00B13E75" w:rsidRPr="00B13E75">
          <w:rPr>
            <w:rFonts w:ascii="Times New Roman" w:eastAsia="Times New Roman" w:hAnsi="Times New Roman" w:cs="David" w:hint="eastAsia"/>
            <w:sz w:val="24"/>
            <w:szCs w:val="24"/>
            <w:u w:val="single"/>
            <w:rtl/>
            <w:lang w:eastAsia="he-IL"/>
            <w:rPrChange w:id="263" w:author="Ofir Tal" w:date="2021-02-19T11:25:00Z">
              <w:rPr>
                <w:rFonts w:ascii="Times New Roman" w:eastAsia="Times New Roman" w:hAnsi="Times New Roman" w:cs="David" w:hint="eastAsia"/>
                <w:b/>
                <w:bCs/>
                <w:sz w:val="24"/>
                <w:szCs w:val="24"/>
                <w:u w:val="single"/>
                <w:rtl/>
                <w:lang w:eastAsia="he-IL"/>
              </w:rPr>
            </w:rPrChange>
          </w:rPr>
          <w:t>הגימלאות</w:t>
        </w:r>
        <w:proofErr w:type="spellEnd"/>
        <w:r w:rsidR="00B13E75" w:rsidRPr="00B13E75">
          <w:rPr>
            <w:rFonts w:ascii="Times New Roman" w:eastAsia="Times New Roman" w:hAnsi="Times New Roman" w:cs="David"/>
            <w:sz w:val="24"/>
            <w:szCs w:val="24"/>
            <w:u w:val="single"/>
            <w:rtl/>
            <w:lang w:eastAsia="he-IL"/>
            <w:rPrChange w:id="264" w:author="Ofir Tal" w:date="2021-02-19T11:25:00Z">
              <w:rPr>
                <w:rFonts w:ascii="Times New Roman" w:eastAsia="Times New Roman" w:hAnsi="Times New Roman" w:cs="David"/>
                <w:b/>
                <w:bCs/>
                <w:sz w:val="24"/>
                <w:szCs w:val="24"/>
                <w:u w:val="single"/>
                <w:rtl/>
                <w:lang w:eastAsia="he-IL"/>
              </w:rPr>
            </w:rPrChange>
          </w:rPr>
          <w:t xml:space="preserve"> אכן לא חל עליו.</w:t>
        </w:r>
      </w:ins>
      <w:r w:rsidR="00E20FFB" w:rsidRPr="00E20FFB">
        <w:rPr>
          <w:rFonts w:ascii="Times New Roman" w:eastAsia="Times New Roman" w:hAnsi="Times New Roman" w:cs="David" w:hint="cs"/>
          <w:sz w:val="24"/>
          <w:szCs w:val="24"/>
          <w:highlight w:val="green"/>
          <w:rtl/>
          <w:lang w:eastAsia="he-IL"/>
        </w:rPr>
        <w:t xml:space="preserve"> </w:t>
      </w:r>
      <w:r w:rsidR="00E20FFB">
        <w:rPr>
          <w:rFonts w:ascii="Times New Roman" w:eastAsia="Times New Roman" w:hAnsi="Times New Roman" w:cs="David" w:hint="cs"/>
          <w:sz w:val="24"/>
          <w:szCs w:val="24"/>
          <w:highlight w:val="green"/>
          <w:rtl/>
          <w:lang w:eastAsia="he-IL"/>
        </w:rPr>
        <w:t xml:space="preserve"> </w:t>
      </w:r>
      <w:del w:id="265" w:author="Ofir Tal" w:date="2021-02-19T11:24:00Z">
        <w:r w:rsidR="00E20FFB" w:rsidDel="00B13E75">
          <w:rPr>
            <w:rFonts w:ascii="Times New Roman" w:eastAsia="Times New Roman" w:hAnsi="Times New Roman" w:cs="David" w:hint="cs"/>
            <w:sz w:val="24"/>
            <w:szCs w:val="24"/>
            <w:highlight w:val="green"/>
            <w:rtl/>
            <w:lang w:eastAsia="he-IL"/>
          </w:rPr>
          <w:delText xml:space="preserve">אולי לציין </w:delText>
        </w:r>
        <w:r w:rsidR="00530D78" w:rsidDel="00B13E75">
          <w:rPr>
            <w:rFonts w:ascii="Times New Roman" w:eastAsia="Times New Roman" w:hAnsi="Times New Roman" w:cs="David" w:hint="cs"/>
            <w:sz w:val="24"/>
            <w:szCs w:val="24"/>
            <w:highlight w:val="green"/>
            <w:rtl/>
            <w:lang w:eastAsia="he-IL"/>
          </w:rPr>
          <w:delText>כאן</w:delText>
        </w:r>
        <w:r w:rsidR="00E20FFB" w:rsidDel="00B13E75">
          <w:rPr>
            <w:rFonts w:ascii="Times New Roman" w:eastAsia="Times New Roman" w:hAnsi="Times New Roman" w:cs="David" w:hint="cs"/>
            <w:sz w:val="24"/>
            <w:szCs w:val="24"/>
            <w:highlight w:val="green"/>
            <w:rtl/>
            <w:lang w:eastAsia="he-IL"/>
          </w:rPr>
          <w:delText xml:space="preserve"> </w:delText>
        </w:r>
        <w:r w:rsidR="00530D78" w:rsidDel="00B13E75">
          <w:rPr>
            <w:rFonts w:ascii="Times New Roman" w:eastAsia="Times New Roman" w:hAnsi="Times New Roman" w:cs="David" w:hint="cs"/>
            <w:sz w:val="24"/>
            <w:szCs w:val="24"/>
            <w:highlight w:val="green"/>
            <w:rtl/>
            <w:lang w:eastAsia="he-IL"/>
          </w:rPr>
          <w:delText xml:space="preserve">את </w:delText>
        </w:r>
        <w:r w:rsidR="00E20FFB" w:rsidDel="00B13E75">
          <w:rPr>
            <w:rFonts w:ascii="Times New Roman" w:eastAsia="Times New Roman" w:hAnsi="Times New Roman" w:cs="David" w:hint="cs"/>
            <w:sz w:val="24"/>
            <w:szCs w:val="24"/>
            <w:highlight w:val="green"/>
            <w:rtl/>
            <w:lang w:eastAsia="he-IL"/>
          </w:rPr>
          <w:delText>העובדה שגם הממונה וגם ס. הנציב הנחו שלא לערער בבי"ד מלמדת שבזמן אמת גם הם  הניחו שסעיף 43 לא חל</w:delText>
        </w:r>
        <w:r w:rsidR="00530D78" w:rsidDel="00B13E75">
          <w:rPr>
            <w:rFonts w:ascii="Times New Roman" w:eastAsia="Times New Roman" w:hAnsi="Times New Roman" w:cs="David" w:hint="cs"/>
            <w:sz w:val="24"/>
            <w:szCs w:val="24"/>
            <w:highlight w:val="green"/>
            <w:rtl/>
            <w:lang w:eastAsia="he-IL"/>
          </w:rPr>
          <w:delText>,</w:delText>
        </w:r>
        <w:r w:rsidR="00E20FFB" w:rsidDel="00B13E75">
          <w:rPr>
            <w:rFonts w:ascii="Times New Roman" w:eastAsia="Times New Roman" w:hAnsi="Times New Roman" w:cs="David" w:hint="cs"/>
            <w:sz w:val="24"/>
            <w:szCs w:val="24"/>
            <w:highlight w:val="green"/>
            <w:rtl/>
            <w:lang w:eastAsia="he-IL"/>
          </w:rPr>
          <w:delText xml:space="preserve"> כטענתנו .</w:delText>
        </w:r>
      </w:del>
    </w:p>
    <w:p w:rsidR="00D75660" w:rsidRPr="00D75660" w:rsidRDefault="00D75660" w:rsidP="00225658">
      <w:pPr>
        <w:tabs>
          <w:tab w:val="left" w:pos="1214"/>
        </w:tabs>
        <w:spacing w:after="200" w:line="360" w:lineRule="auto"/>
        <w:ind w:left="1214"/>
        <w:jc w:val="both"/>
        <w:rPr>
          <w:rFonts w:ascii="Times New Roman" w:eastAsia="Times New Roman" w:hAnsi="Times New Roman" w:cs="David"/>
          <w:sz w:val="24"/>
          <w:szCs w:val="24"/>
          <w:u w:val="single"/>
          <w:lang w:eastAsia="he-IL"/>
          <w:rPrChange w:id="266" w:author="Ofir Tal" w:date="2021-02-17T18:27:00Z">
            <w:rPr>
              <w:rFonts w:ascii="Times New Roman" w:eastAsia="Times New Roman" w:hAnsi="Times New Roman" w:cs="David"/>
              <w:b/>
              <w:bCs/>
              <w:sz w:val="24"/>
              <w:szCs w:val="24"/>
              <w:u w:val="single"/>
              <w:lang w:eastAsia="he-IL"/>
            </w:rPr>
          </w:rPrChange>
        </w:rPr>
      </w:pPr>
      <w:ins w:id="267" w:author="Ofir Tal" w:date="2021-02-17T18:26:00Z">
        <w:r w:rsidRPr="00D75660">
          <w:rPr>
            <w:rFonts w:cs="David" w:hint="eastAsia"/>
            <w:sz w:val="24"/>
            <w:szCs w:val="24"/>
            <w:rtl/>
            <w:rPrChange w:id="268" w:author="Ofir Tal" w:date="2021-02-17T18:27:00Z">
              <w:rPr>
                <w:rFonts w:cs="David" w:hint="eastAsia"/>
                <w:b/>
                <w:bCs/>
                <w:rtl/>
              </w:rPr>
            </w:rPrChange>
          </w:rPr>
          <w:t>נדגיש</w:t>
        </w:r>
        <w:r w:rsidRPr="00D75660">
          <w:rPr>
            <w:rFonts w:cs="David"/>
            <w:sz w:val="24"/>
            <w:szCs w:val="24"/>
            <w:rtl/>
            <w:rPrChange w:id="269" w:author="Ofir Tal" w:date="2021-02-17T18:27:00Z">
              <w:rPr>
                <w:rFonts w:cs="David"/>
                <w:b/>
                <w:bCs/>
                <w:rtl/>
              </w:rPr>
            </w:rPrChange>
          </w:rPr>
          <w:t xml:space="preserve"> </w:t>
        </w:r>
        <w:r w:rsidRPr="00D75660">
          <w:rPr>
            <w:rFonts w:cs="David" w:hint="eastAsia"/>
            <w:sz w:val="24"/>
            <w:szCs w:val="24"/>
            <w:rtl/>
            <w:rPrChange w:id="270" w:author="Ofir Tal" w:date="2021-02-17T18:27:00Z">
              <w:rPr>
                <w:rFonts w:cs="David" w:hint="eastAsia"/>
                <w:b/>
                <w:bCs/>
                <w:rtl/>
              </w:rPr>
            </w:rPrChange>
          </w:rPr>
          <w:t>כי</w:t>
        </w:r>
        <w:r w:rsidRPr="00D75660">
          <w:rPr>
            <w:rFonts w:cs="David"/>
            <w:sz w:val="24"/>
            <w:szCs w:val="24"/>
            <w:rtl/>
            <w:rPrChange w:id="271" w:author="Ofir Tal" w:date="2021-02-17T18:27:00Z">
              <w:rPr>
                <w:rFonts w:cs="David"/>
                <w:b/>
                <w:bCs/>
                <w:rtl/>
              </w:rPr>
            </w:rPrChange>
          </w:rPr>
          <w:t xml:space="preserve"> </w:t>
        </w:r>
        <w:r w:rsidRPr="00D75660">
          <w:rPr>
            <w:rFonts w:cs="David" w:hint="eastAsia"/>
            <w:sz w:val="24"/>
            <w:szCs w:val="24"/>
            <w:rtl/>
            <w:rPrChange w:id="272" w:author="Ofir Tal" w:date="2021-02-17T18:27:00Z">
              <w:rPr>
                <w:rFonts w:cs="David" w:hint="eastAsia"/>
                <w:b/>
                <w:bCs/>
                <w:rtl/>
              </w:rPr>
            </w:rPrChange>
          </w:rPr>
          <w:t>הממונה</w:t>
        </w:r>
        <w:r w:rsidRPr="00D75660">
          <w:rPr>
            <w:rFonts w:cs="David"/>
            <w:sz w:val="24"/>
            <w:szCs w:val="24"/>
            <w:rtl/>
            <w:rPrChange w:id="273" w:author="Ofir Tal" w:date="2021-02-17T18:27:00Z">
              <w:rPr>
                <w:rFonts w:cs="David"/>
                <w:b/>
                <w:bCs/>
                <w:rtl/>
              </w:rPr>
            </w:rPrChange>
          </w:rPr>
          <w:t xml:space="preserve"> </w:t>
        </w:r>
        <w:proofErr w:type="spellStart"/>
        <w:r w:rsidRPr="00D75660">
          <w:rPr>
            <w:rFonts w:cs="David" w:hint="eastAsia"/>
            <w:sz w:val="24"/>
            <w:szCs w:val="24"/>
            <w:rtl/>
            <w:rPrChange w:id="274" w:author="Ofir Tal" w:date="2021-02-17T18:27:00Z">
              <w:rPr>
                <w:rFonts w:cs="David" w:hint="eastAsia"/>
                <w:b/>
                <w:bCs/>
                <w:rtl/>
              </w:rPr>
            </w:rPrChange>
          </w:rPr>
          <w:t>במינהל</w:t>
        </w:r>
        <w:proofErr w:type="spellEnd"/>
        <w:r w:rsidRPr="00D75660">
          <w:rPr>
            <w:rFonts w:cs="David"/>
            <w:sz w:val="24"/>
            <w:szCs w:val="24"/>
            <w:rtl/>
            <w:rPrChange w:id="275" w:author="Ofir Tal" w:date="2021-02-17T18:27:00Z">
              <w:rPr>
                <w:rFonts w:cs="David"/>
                <w:b/>
                <w:bCs/>
                <w:rtl/>
              </w:rPr>
            </w:rPrChange>
          </w:rPr>
          <w:t xml:space="preserve"> </w:t>
        </w:r>
        <w:proofErr w:type="spellStart"/>
        <w:r w:rsidRPr="00D75660">
          <w:rPr>
            <w:rFonts w:cs="David" w:hint="eastAsia"/>
            <w:sz w:val="24"/>
            <w:szCs w:val="24"/>
            <w:rtl/>
            <w:rPrChange w:id="276" w:author="Ofir Tal" w:date="2021-02-17T18:27:00Z">
              <w:rPr>
                <w:rFonts w:cs="David" w:hint="eastAsia"/>
                <w:b/>
                <w:bCs/>
                <w:rtl/>
              </w:rPr>
            </w:rPrChange>
          </w:rPr>
          <w:t>הגימלאות</w:t>
        </w:r>
        <w:proofErr w:type="spellEnd"/>
        <w:r w:rsidRPr="00D75660">
          <w:rPr>
            <w:rFonts w:cs="David"/>
            <w:sz w:val="24"/>
            <w:szCs w:val="24"/>
            <w:rtl/>
            <w:rPrChange w:id="277" w:author="Ofir Tal" w:date="2021-02-17T18:27:00Z">
              <w:rPr>
                <w:rFonts w:cs="David"/>
                <w:b/>
                <w:bCs/>
                <w:rtl/>
              </w:rPr>
            </w:rPrChange>
          </w:rPr>
          <w:t xml:space="preserve">, </w:t>
        </w:r>
        <w:r w:rsidRPr="00D75660">
          <w:rPr>
            <w:rFonts w:cs="David" w:hint="eastAsia"/>
            <w:sz w:val="24"/>
            <w:szCs w:val="24"/>
            <w:rtl/>
            <w:rPrChange w:id="278" w:author="Ofir Tal" w:date="2021-02-17T18:27:00Z">
              <w:rPr>
                <w:rFonts w:cs="David" w:hint="eastAsia"/>
                <w:b/>
                <w:bCs/>
                <w:rtl/>
              </w:rPr>
            </w:rPrChange>
          </w:rPr>
          <w:t>גב</w:t>
        </w:r>
        <w:r w:rsidRPr="00D75660">
          <w:rPr>
            <w:rFonts w:cs="David"/>
            <w:sz w:val="24"/>
            <w:szCs w:val="24"/>
            <w:rtl/>
            <w:rPrChange w:id="279" w:author="Ofir Tal" w:date="2021-02-17T18:27:00Z">
              <w:rPr>
                <w:rFonts w:cs="David"/>
                <w:b/>
                <w:bCs/>
                <w:rtl/>
              </w:rPr>
            </w:rPrChange>
          </w:rPr>
          <w:t xml:space="preserve">' </w:t>
        </w:r>
        <w:r w:rsidRPr="00D75660">
          <w:rPr>
            <w:rFonts w:cs="David" w:hint="eastAsia"/>
            <w:sz w:val="24"/>
            <w:szCs w:val="24"/>
            <w:rtl/>
            <w:rPrChange w:id="280" w:author="Ofir Tal" w:date="2021-02-17T18:27:00Z">
              <w:rPr>
                <w:rFonts w:cs="David" w:hint="eastAsia"/>
                <w:b/>
                <w:bCs/>
                <w:rtl/>
              </w:rPr>
            </w:rPrChange>
          </w:rPr>
          <w:t>שוורץ</w:t>
        </w:r>
      </w:ins>
      <w:ins w:id="281" w:author="Ofir Tal" w:date="2021-02-17T18:27:00Z">
        <w:r>
          <w:rPr>
            <w:rFonts w:cs="David" w:hint="cs"/>
            <w:sz w:val="24"/>
            <w:szCs w:val="24"/>
            <w:rtl/>
          </w:rPr>
          <w:t>,</w:t>
        </w:r>
      </w:ins>
      <w:ins w:id="282" w:author="Ofir Tal" w:date="2021-02-17T18:26:00Z">
        <w:r w:rsidRPr="00D75660">
          <w:rPr>
            <w:rFonts w:cs="David"/>
            <w:sz w:val="24"/>
            <w:szCs w:val="24"/>
            <w:rtl/>
            <w:rPrChange w:id="283" w:author="Ofir Tal" w:date="2021-02-17T18:27:00Z">
              <w:rPr>
                <w:rFonts w:cs="David"/>
                <w:b/>
                <w:bCs/>
                <w:rtl/>
              </w:rPr>
            </w:rPrChange>
          </w:rPr>
          <w:t xml:space="preserve"> </w:t>
        </w:r>
        <w:proofErr w:type="spellStart"/>
        <w:r w:rsidRPr="00D75660">
          <w:rPr>
            <w:rFonts w:cs="David" w:hint="eastAsia"/>
            <w:sz w:val="24"/>
            <w:szCs w:val="24"/>
            <w:rtl/>
            <w:rPrChange w:id="284" w:author="Ofir Tal" w:date="2021-02-17T18:27:00Z">
              <w:rPr>
                <w:rFonts w:cs="David" w:hint="eastAsia"/>
                <w:b/>
                <w:bCs/>
                <w:rtl/>
              </w:rPr>
            </w:rPrChange>
          </w:rPr>
          <w:t>היתה</w:t>
        </w:r>
        <w:proofErr w:type="spellEnd"/>
        <w:r w:rsidRPr="00D75660">
          <w:rPr>
            <w:rFonts w:cs="David"/>
            <w:sz w:val="24"/>
            <w:szCs w:val="24"/>
            <w:rtl/>
            <w:rPrChange w:id="285" w:author="Ofir Tal" w:date="2021-02-17T18:27:00Z">
              <w:rPr>
                <w:rFonts w:cs="David"/>
                <w:b/>
                <w:bCs/>
                <w:rtl/>
              </w:rPr>
            </w:rPrChange>
          </w:rPr>
          <w:t xml:space="preserve"> </w:t>
        </w:r>
        <w:r w:rsidRPr="00D75660">
          <w:rPr>
            <w:rFonts w:cs="David" w:hint="eastAsia"/>
            <w:sz w:val="24"/>
            <w:szCs w:val="24"/>
            <w:rtl/>
            <w:rPrChange w:id="286" w:author="Ofir Tal" w:date="2021-02-17T18:27:00Z">
              <w:rPr>
                <w:rFonts w:cs="David" w:hint="eastAsia"/>
                <w:b/>
                <w:bCs/>
                <w:rtl/>
              </w:rPr>
            </w:rPrChange>
          </w:rPr>
          <w:t>מכותבת</w:t>
        </w:r>
        <w:r w:rsidRPr="00D75660">
          <w:rPr>
            <w:rFonts w:cs="David"/>
            <w:sz w:val="24"/>
            <w:szCs w:val="24"/>
            <w:rtl/>
            <w:rPrChange w:id="287" w:author="Ofir Tal" w:date="2021-02-17T18:27:00Z">
              <w:rPr>
                <w:rFonts w:cs="David"/>
                <w:b/>
                <w:bCs/>
                <w:rtl/>
              </w:rPr>
            </w:rPrChange>
          </w:rPr>
          <w:t xml:space="preserve"> </w:t>
        </w:r>
        <w:r w:rsidRPr="00D75660">
          <w:rPr>
            <w:rFonts w:cs="David" w:hint="eastAsia"/>
            <w:sz w:val="24"/>
            <w:szCs w:val="24"/>
            <w:rtl/>
            <w:rPrChange w:id="288" w:author="Ofir Tal" w:date="2021-02-17T18:27:00Z">
              <w:rPr>
                <w:rFonts w:cs="David" w:hint="eastAsia"/>
                <w:b/>
                <w:bCs/>
                <w:rtl/>
              </w:rPr>
            </w:rPrChange>
          </w:rPr>
          <w:t>למכתב</w:t>
        </w:r>
      </w:ins>
      <w:ins w:id="289" w:author="Ofir Tal" w:date="2021-02-17T18:27:00Z">
        <w:r>
          <w:rPr>
            <w:rFonts w:cs="David" w:hint="cs"/>
            <w:sz w:val="24"/>
            <w:szCs w:val="24"/>
            <w:rtl/>
          </w:rPr>
          <w:t>ו של המערער</w:t>
        </w:r>
      </w:ins>
      <w:ins w:id="290" w:author="Ofir Tal" w:date="2021-02-17T18:26:00Z">
        <w:r w:rsidRPr="00D75660">
          <w:rPr>
            <w:rFonts w:cs="David"/>
            <w:sz w:val="24"/>
            <w:szCs w:val="24"/>
            <w:rtl/>
            <w:rPrChange w:id="291" w:author="Ofir Tal" w:date="2021-02-17T18:27:00Z">
              <w:rPr>
                <w:rFonts w:cs="David"/>
                <w:b/>
                <w:bCs/>
                <w:rtl/>
              </w:rPr>
            </w:rPrChange>
          </w:rPr>
          <w:t xml:space="preserve"> </w:t>
        </w:r>
        <w:r w:rsidRPr="00D75660">
          <w:rPr>
            <w:rFonts w:cs="David" w:hint="eastAsia"/>
            <w:sz w:val="24"/>
            <w:szCs w:val="24"/>
            <w:rtl/>
            <w:rPrChange w:id="292" w:author="Ofir Tal" w:date="2021-02-17T18:27:00Z">
              <w:rPr>
                <w:rFonts w:cs="David" w:hint="eastAsia"/>
                <w:b/>
                <w:bCs/>
                <w:rtl/>
              </w:rPr>
            </w:rPrChange>
          </w:rPr>
          <w:t>ולא</w:t>
        </w:r>
        <w:r w:rsidRPr="00D75660">
          <w:rPr>
            <w:rFonts w:cs="David"/>
            <w:sz w:val="24"/>
            <w:szCs w:val="24"/>
            <w:rtl/>
            <w:rPrChange w:id="293" w:author="Ofir Tal" w:date="2021-02-17T18:27:00Z">
              <w:rPr>
                <w:rFonts w:cs="David"/>
                <w:b/>
                <w:bCs/>
                <w:rtl/>
              </w:rPr>
            </w:rPrChange>
          </w:rPr>
          <w:t xml:space="preserve"> </w:t>
        </w:r>
        <w:r w:rsidRPr="00D75660">
          <w:rPr>
            <w:rFonts w:cs="David" w:hint="eastAsia"/>
            <w:sz w:val="24"/>
            <w:szCs w:val="24"/>
            <w:rtl/>
            <w:rPrChange w:id="294" w:author="Ofir Tal" w:date="2021-02-17T18:27:00Z">
              <w:rPr>
                <w:rFonts w:cs="David" w:hint="eastAsia"/>
                <w:b/>
                <w:bCs/>
                <w:rtl/>
              </w:rPr>
            </w:rPrChange>
          </w:rPr>
          <w:t>סתרה</w:t>
        </w:r>
        <w:r w:rsidRPr="00D75660">
          <w:rPr>
            <w:rFonts w:cs="David"/>
            <w:sz w:val="24"/>
            <w:szCs w:val="24"/>
            <w:rtl/>
            <w:rPrChange w:id="295" w:author="Ofir Tal" w:date="2021-02-17T18:27:00Z">
              <w:rPr>
                <w:rFonts w:cs="David"/>
                <w:b/>
                <w:bCs/>
                <w:rtl/>
              </w:rPr>
            </w:rPrChange>
          </w:rPr>
          <w:t xml:space="preserve"> </w:t>
        </w:r>
      </w:ins>
      <w:ins w:id="296" w:author="Ofir Tal" w:date="2021-02-17T18:27:00Z">
        <w:r>
          <w:rPr>
            <w:rFonts w:cs="David" w:hint="cs"/>
            <w:sz w:val="24"/>
            <w:szCs w:val="24"/>
            <w:rtl/>
          </w:rPr>
          <w:t>את הכתוב בו</w:t>
        </w:r>
      </w:ins>
      <w:ins w:id="297" w:author="Ofir Tal" w:date="2021-02-17T18:26:00Z">
        <w:r w:rsidRPr="00D75660">
          <w:rPr>
            <w:rFonts w:cs="David"/>
            <w:sz w:val="24"/>
            <w:szCs w:val="24"/>
            <w:rtl/>
            <w:rPrChange w:id="298" w:author="Ofir Tal" w:date="2021-02-17T18:27:00Z">
              <w:rPr>
                <w:rFonts w:cs="David"/>
                <w:b/>
                <w:bCs/>
                <w:rtl/>
              </w:rPr>
            </w:rPrChange>
          </w:rPr>
          <w:t xml:space="preserve"> </w:t>
        </w:r>
        <w:r w:rsidRPr="00D75660">
          <w:rPr>
            <w:rFonts w:cs="David" w:hint="eastAsia"/>
            <w:sz w:val="24"/>
            <w:szCs w:val="24"/>
            <w:rtl/>
            <w:rPrChange w:id="299" w:author="Ofir Tal" w:date="2021-02-17T18:27:00Z">
              <w:rPr>
                <w:rFonts w:cs="David" w:hint="eastAsia"/>
                <w:b/>
                <w:bCs/>
                <w:rtl/>
              </w:rPr>
            </w:rPrChange>
          </w:rPr>
          <w:t>מעולם</w:t>
        </w:r>
        <w:r w:rsidRPr="00D75660">
          <w:rPr>
            <w:rFonts w:cs="David"/>
            <w:sz w:val="24"/>
            <w:szCs w:val="24"/>
            <w:rtl/>
            <w:rPrChange w:id="300" w:author="Ofir Tal" w:date="2021-02-17T18:27:00Z">
              <w:rPr>
                <w:rFonts w:cs="David"/>
                <w:b/>
                <w:bCs/>
                <w:rtl/>
              </w:rPr>
            </w:rPrChange>
          </w:rPr>
          <w:t>.</w:t>
        </w:r>
      </w:ins>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225658">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r w:rsidR="00A534BA">
        <w:rPr>
          <w:rFonts w:ascii="Times New Roman" w:eastAsia="Times New Roman" w:hAnsi="Times New Roman" w:cs="David" w:hint="cs"/>
          <w:i/>
          <w:iCs/>
          <w:sz w:val="24"/>
          <w:szCs w:val="24"/>
          <w:rtl/>
          <w:lang w:eastAsia="he-IL"/>
        </w:rPr>
        <w:t>הנחיית נציבות שירות המדינה</w:t>
      </w:r>
      <w:r w:rsidRPr="00A534BA">
        <w:rPr>
          <w:rFonts w:ascii="Times New Roman" w:eastAsia="Times New Roman" w:hAnsi="Times New Roman" w:cs="David"/>
          <w:i/>
          <w:iCs/>
          <w:sz w:val="24"/>
          <w:szCs w:val="24"/>
          <w:rtl/>
          <w:lang w:eastAsia="he-IL"/>
        </w:rPr>
        <w:t xml:space="preserve"> מצור</w:t>
      </w:r>
      <w:r w:rsidR="00A534BA">
        <w:rPr>
          <w:rFonts w:ascii="Times New Roman" w:eastAsia="Times New Roman" w:hAnsi="Times New Roman" w:cs="David" w:hint="cs"/>
          <w:i/>
          <w:iCs/>
          <w:sz w:val="24"/>
          <w:szCs w:val="24"/>
          <w:rtl/>
          <w:lang w:eastAsia="he-IL"/>
        </w:rPr>
        <w:t>פת</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hint="eastAsia"/>
          <w:i/>
          <w:iCs/>
          <w:sz w:val="24"/>
          <w:szCs w:val="24"/>
          <w:rtl/>
          <w:lang w:eastAsia="he-IL"/>
        </w:rPr>
        <w:t>כנספח</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i/>
          <w:iCs/>
          <w:sz w:val="24"/>
          <w:szCs w:val="24"/>
          <w:rtl/>
          <w:lang w:eastAsia="he-IL"/>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
      </w:pPr>
      <w:r w:rsidRPr="00051B78">
        <w:rPr>
          <w:rFonts w:ascii="Calibri" w:eastAsia="Calibri" w:hAnsi="Calibri" w:cs="David" w:hint="cs"/>
          <w:b/>
          <w:bCs/>
          <w:sz w:val="24"/>
          <w:szCs w:val="24"/>
          <w:rtl/>
        </w:rPr>
        <w:t>נציבות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שירות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המדינה</w:t>
      </w:r>
      <w:r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היא</w:t>
      </w:r>
      <w:r w:rsidR="00FB08C1"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קבעה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שיעור</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הגימלה</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ונוסחת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החישוב</w:t>
      </w:r>
      <w:r w:rsidR="00A534BA"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w:t>
      </w:r>
      <w:r w:rsidR="00A534BA" w:rsidRPr="00051B78">
        <w:rPr>
          <w:rFonts w:ascii="Calibri" w:eastAsia="Calibri" w:hAnsi="Calibri" w:cs="David" w:hint="cs"/>
          <w:b/>
          <w:bCs/>
          <w:sz w:val="24"/>
          <w:szCs w:val="24"/>
          <w:rtl/>
        </w:rPr>
        <w:t>היא</w:t>
      </w:r>
      <w:r w:rsidR="00A534BA" w:rsidRPr="00051B78">
        <w:rPr>
          <w:rFonts w:ascii="Calibri" w:eastAsia="Calibri" w:hAnsi="Calibri" w:cs="David"/>
          <w:b/>
          <w:bCs/>
          <w:sz w:val="24"/>
          <w:szCs w:val="24"/>
          <w:rtl/>
        </w:rPr>
        <w:t xml:space="preserve"> </w:t>
      </w:r>
      <w:r w:rsidR="00A534BA"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הנחתה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מינהל</w:t>
      </w:r>
      <w:proofErr w:type="spellEnd"/>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הגימלאות</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כיצד</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לחשב</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גימלתו</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של</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המערער</w:t>
      </w:r>
      <w:r w:rsidRPr="00051B78">
        <w:rPr>
          <w:rFonts w:ascii="Calibri" w:eastAsia="Calibri" w:hAnsi="Calibri" w:cs="David"/>
          <w:b/>
          <w:bCs/>
          <w:sz w:val="24"/>
          <w:szCs w:val="24"/>
          <w:rtl/>
        </w:rPr>
        <w:t>.</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
      </w:pPr>
      <w:r w:rsidRPr="00051B78">
        <w:rPr>
          <w:rFonts w:ascii="Times New Roman" w:eastAsia="Times New Roman" w:hAnsi="Times New Roman" w:cs="David" w:hint="cs"/>
          <w:b/>
          <w:bCs/>
          <w:sz w:val="24"/>
          <w:szCs w:val="24"/>
          <w:rtl/>
          <w:lang w:eastAsia="he-IL"/>
        </w:rPr>
        <w:t>אישור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זה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הוצג</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למערער</w:t>
      </w:r>
      <w:r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רק</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אחרי</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ש</w:t>
      </w:r>
      <w:r w:rsidRPr="00051B78">
        <w:rPr>
          <w:rFonts w:ascii="Times New Roman" w:eastAsia="Times New Roman" w:hAnsi="Times New Roman" w:cs="David" w:hint="cs"/>
          <w:b/>
          <w:bCs/>
          <w:sz w:val="24"/>
          <w:szCs w:val="24"/>
          <w:rtl/>
          <w:lang w:eastAsia="he-IL"/>
        </w:rPr>
        <w:t>פנה</w:t>
      </w:r>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למינהל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וממינהל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נאמר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לו</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במפורש</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לפנות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לנציבות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שירות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המדינה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בעניין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נוסחת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החישוב</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וכך</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עשה</w:t>
      </w:r>
      <w:r w:rsidRPr="00051B78">
        <w:rPr>
          <w:rFonts w:ascii="Times New Roman" w:eastAsia="Times New Roman" w:hAnsi="Times New Roman" w:cs="David"/>
          <w:b/>
          <w:bCs/>
          <w:sz w:val="24"/>
          <w:szCs w:val="24"/>
          <w:rtl/>
          <w:lang w:eastAsia="he-IL"/>
        </w:rPr>
        <w:t>.</w:t>
      </w:r>
      <w:r w:rsidRPr="00051B78">
        <w:rPr>
          <w:rFonts w:ascii="Times New Roman" w:eastAsia="Times New Roman" w:hAnsi="Times New Roman" w:cs="David"/>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ins w:id="301" w:author="Ofir Tal" w:date="2021-02-17T18:31:00Z"/>
          <w:rFonts w:ascii="Times New Roman" w:eastAsia="Times New Roman" w:hAnsi="Times New Roman" w:cs="David"/>
          <w:sz w:val="24"/>
          <w:szCs w:val="24"/>
          <w:lang w:eastAsia="he-IL"/>
        </w:rPr>
      </w:pPr>
      <w:ins w:id="302" w:author="Ofir Tal" w:date="2021-02-17T18:31:00Z">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ins>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הכסטר</w:t>
      </w:r>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בדיון </w:t>
      </w:r>
      <w:r w:rsidRPr="00E24065">
        <w:rPr>
          <w:rFonts w:ascii="Times New Roman" w:eastAsia="Times New Roman" w:hAnsi="Times New Roman" w:cs="David" w:hint="cs"/>
          <w:b/>
          <w:bCs/>
          <w:sz w:val="24"/>
          <w:szCs w:val="24"/>
          <w:rtl/>
          <w:lang w:eastAsia="he-IL"/>
        </w:rPr>
        <w:t xml:space="preserve">לא היה נוכח נציג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הדיון התקיים  מול נציג הנציבות מר ציון לוי, בנוכחות נציגת משרד האוצר ונציגת החשב הכללי (שלא התערבו בדיון). לשיטת המשיבות אם כן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נוכח בה.</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051B78">
        <w:rPr>
          <w:rFonts w:ascii="Times New Roman" w:eastAsia="Times New Roman" w:hAnsi="Times New Roman" w:cs="David" w:hint="eastAsia"/>
          <w:i/>
          <w:iCs/>
          <w:sz w:val="24"/>
          <w:szCs w:val="24"/>
          <w:rtl/>
          <w:lang w:eastAsia="he-IL"/>
        </w:rPr>
        <w:t>כנספח</w:t>
      </w:r>
      <w:r w:rsidRPr="00051B78">
        <w:rPr>
          <w:rFonts w:ascii="Times New Roman" w:eastAsia="Times New Roman" w:hAnsi="Times New Roman" w:cs="David"/>
          <w:i/>
          <w:iCs/>
          <w:sz w:val="24"/>
          <w:szCs w:val="24"/>
          <w:rtl/>
          <w:lang w:eastAsia="he-IL"/>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Default="0018391A" w:rsidP="00225658">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כי הוא מתכוון "לשקול בחיוב" את שינוי הפנסיה, ללא נוכחות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או כל רמיזה שהיא כי הוא נדרש את אישור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להחלטתו, אשר ממילא לא טרח לשלוח נציג לדיון האמור.</w:t>
      </w:r>
    </w:p>
    <w:p w:rsidR="00E24065" w:rsidRPr="00051B78" w:rsidRDefault="00E24065" w:rsidP="00051B78">
      <w:pPr>
        <w:numPr>
          <w:ilvl w:val="1"/>
          <w:numId w:val="1"/>
        </w:numPr>
        <w:tabs>
          <w:tab w:val="left" w:pos="1214"/>
        </w:tabs>
        <w:spacing w:after="200" w:line="360" w:lineRule="auto"/>
        <w:ind w:left="1214" w:hanging="612"/>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יתרה מכך, בסיכום הדיון קובע מר לוי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i/>
          <w:iCs/>
          <w:sz w:val="24"/>
          <w:szCs w:val="24"/>
          <w:rtl/>
          <w:lang w:eastAsia="he-IL"/>
        </w:rPr>
        <w:t>ההחלטה היא לא שלי בלבד</w:t>
      </w:r>
      <w:r w:rsidR="00A534BA">
        <w:rPr>
          <w:rFonts w:ascii="Times New Roman" w:eastAsia="Times New Roman" w:hAnsi="Times New Roman" w:cs="David" w:hint="cs"/>
          <w:b/>
          <w:bCs/>
          <w:i/>
          <w:iCs/>
          <w:sz w:val="24"/>
          <w:szCs w:val="24"/>
          <w:rtl/>
          <w:lang w:eastAsia="he-IL"/>
        </w:rPr>
        <w:t>"</w:t>
      </w:r>
      <w:r w:rsidRPr="00E24065">
        <w:rPr>
          <w:rFonts w:ascii="Times New Roman" w:eastAsia="Times New Roman" w:hAnsi="Times New Roman" w:cs="David" w:hint="cs"/>
          <w:sz w:val="24"/>
          <w:szCs w:val="24"/>
          <w:rtl/>
          <w:lang w:eastAsia="he-IL"/>
        </w:rPr>
        <w:t xml:space="preserve">. </w:t>
      </w:r>
      <w:r w:rsidR="00A534BA">
        <w:rPr>
          <w:rFonts w:ascii="Times New Roman" w:eastAsia="Times New Roman" w:hAnsi="Times New Roman" w:cs="David" w:hint="cs"/>
          <w:sz w:val="24"/>
          <w:szCs w:val="24"/>
          <w:rtl/>
          <w:lang w:eastAsia="he-IL"/>
        </w:rPr>
        <w:t xml:space="preserve">בדיון עצמו </w:t>
      </w:r>
      <w:r w:rsidR="00530D78" w:rsidRPr="00530D78">
        <w:rPr>
          <w:rFonts w:ascii="Times New Roman" w:eastAsia="Times New Roman" w:hAnsi="Times New Roman" w:cs="David" w:hint="cs"/>
          <w:sz w:val="24"/>
          <w:szCs w:val="24"/>
          <w:highlight w:val="green"/>
          <w:rtl/>
          <w:lang w:eastAsia="he-IL"/>
        </w:rPr>
        <w:t>הוא הסביר</w:t>
      </w:r>
      <w:r w:rsidR="00530D78">
        <w:rPr>
          <w:rFonts w:ascii="Times New Roman" w:eastAsia="Times New Roman" w:hAnsi="Times New Roman" w:cs="David" w:hint="cs"/>
          <w:sz w:val="24"/>
          <w:szCs w:val="24"/>
          <w:rtl/>
          <w:lang w:eastAsia="he-IL"/>
        </w:rPr>
        <w:t xml:space="preserve"> </w:t>
      </w:r>
      <w:r w:rsidR="00A534BA">
        <w:rPr>
          <w:rFonts w:ascii="Times New Roman" w:eastAsia="Times New Roman" w:hAnsi="Times New Roman" w:cs="David" w:hint="cs"/>
          <w:sz w:val="24"/>
          <w:szCs w:val="24"/>
          <w:rtl/>
          <w:lang w:eastAsia="he-IL"/>
        </w:rPr>
        <w:t>כי עליו לקבל את אישור המחלקה המשפטית של הנציבות (וכך הוא גם כתב בהודע</w:t>
      </w:r>
      <w:r w:rsidR="0018391A">
        <w:rPr>
          <w:rFonts w:ascii="Times New Roman" w:eastAsia="Times New Roman" w:hAnsi="Times New Roman" w:cs="David" w:hint="cs"/>
          <w:sz w:val="24"/>
          <w:szCs w:val="24"/>
          <w:rtl/>
          <w:lang w:eastAsia="he-IL"/>
        </w:rPr>
        <w:t>ת דואר אלקטרוני מיום 4.12.2016</w:t>
      </w:r>
      <w:r w:rsidR="00530D78">
        <w:rPr>
          <w:rFonts w:ascii="Times New Roman" w:eastAsia="Times New Roman" w:hAnsi="Times New Roman" w:cs="David" w:hint="cs"/>
          <w:sz w:val="24"/>
          <w:szCs w:val="24"/>
          <w:rtl/>
          <w:lang w:eastAsia="he-IL"/>
        </w:rPr>
        <w:t xml:space="preserve"> </w:t>
      </w:r>
      <w:del w:id="303" w:author="Ofir Tal" w:date="2021-02-19T11:34:00Z">
        <w:r w:rsidR="00530D78" w:rsidRPr="00530D78" w:rsidDel="00051B78">
          <w:rPr>
            <w:rFonts w:ascii="Times New Roman" w:eastAsia="Times New Roman" w:hAnsi="Times New Roman" w:cs="David" w:hint="cs"/>
            <w:sz w:val="24"/>
            <w:szCs w:val="24"/>
            <w:highlight w:val="green"/>
            <w:rtl/>
            <w:lang w:eastAsia="he-IL"/>
          </w:rPr>
          <w:delText>המצ"ב כנספח</w:delText>
        </w:r>
        <w:r w:rsidR="00AE7F6C" w:rsidRPr="00AE7F6C" w:rsidDel="00051B78">
          <w:rPr>
            <w:rFonts w:ascii="Times New Roman" w:eastAsia="Times New Roman" w:hAnsi="Times New Roman" w:cs="David" w:hint="cs"/>
            <w:sz w:val="24"/>
            <w:szCs w:val="24"/>
            <w:highlight w:val="yellow"/>
            <w:rtl/>
            <w:lang w:eastAsia="he-IL"/>
          </w:rPr>
          <w:delText>..</w:delText>
        </w:r>
      </w:del>
      <w:ins w:id="304" w:author="Ofir Tal" w:date="2021-02-19T11:34:00Z">
        <w:r w:rsidR="00051B78">
          <w:rPr>
            <w:rFonts w:ascii="Times New Roman" w:eastAsia="Times New Roman" w:hAnsi="Times New Roman" w:cs="David" w:hint="cs"/>
            <w:sz w:val="24"/>
            <w:szCs w:val="24"/>
            <w:rtl/>
            <w:lang w:eastAsia="he-IL"/>
          </w:rPr>
          <w:t>המצורפת כנספח 4 לתשובה זאת</w:t>
        </w:r>
      </w:ins>
      <w:del w:id="305" w:author="Ofir Tal" w:date="2021-02-19T11:34:00Z">
        <w:r w:rsidR="00530D78" w:rsidDel="00051B78">
          <w:rPr>
            <w:rFonts w:ascii="Times New Roman" w:eastAsia="Times New Roman" w:hAnsi="Times New Roman" w:cs="David" w:hint="cs"/>
            <w:sz w:val="24"/>
            <w:szCs w:val="24"/>
            <w:rtl/>
            <w:lang w:eastAsia="he-IL"/>
          </w:rPr>
          <w:delText xml:space="preserve"> </w:delText>
        </w:r>
      </w:del>
      <w:r w:rsidR="0018391A">
        <w:rPr>
          <w:rFonts w:ascii="Times New Roman" w:eastAsia="Times New Roman" w:hAnsi="Times New Roman" w:cs="David" w:hint="cs"/>
          <w:sz w:val="24"/>
          <w:szCs w:val="24"/>
          <w:rtl/>
          <w:lang w:eastAsia="he-IL"/>
        </w:rPr>
        <w:t xml:space="preserve">), כך שהכוונה </w:t>
      </w:r>
      <w:proofErr w:type="spellStart"/>
      <w:r w:rsidR="0018391A">
        <w:rPr>
          <w:rFonts w:ascii="Times New Roman" w:eastAsia="Times New Roman" w:hAnsi="Times New Roman" w:cs="David" w:hint="cs"/>
          <w:sz w:val="24"/>
          <w:szCs w:val="24"/>
          <w:rtl/>
          <w:lang w:eastAsia="he-IL"/>
        </w:rPr>
        <w:t>היתה</w:t>
      </w:r>
      <w:proofErr w:type="spellEnd"/>
      <w:r w:rsidR="0018391A">
        <w:rPr>
          <w:rFonts w:ascii="Times New Roman" w:eastAsia="Times New Roman" w:hAnsi="Times New Roman" w:cs="David" w:hint="cs"/>
          <w:sz w:val="24"/>
          <w:szCs w:val="24"/>
          <w:rtl/>
          <w:lang w:eastAsia="he-IL"/>
        </w:rPr>
        <w:t xml:space="preserve"> כי </w:t>
      </w:r>
      <w:r w:rsidR="0018391A">
        <w:rPr>
          <w:rFonts w:ascii="Times New Roman" w:eastAsia="Times New Roman" w:hAnsi="Times New Roman" w:cs="David" w:hint="cs"/>
          <w:b/>
          <w:bCs/>
          <w:sz w:val="24"/>
          <w:szCs w:val="24"/>
          <w:rtl/>
          <w:lang w:eastAsia="he-IL"/>
        </w:rPr>
        <w:t>ההחלטה של נציבות שירות המדינה בלבד.</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בשולי הדברים נשוב ונפנה את בית הדין הנכבד </w:t>
      </w:r>
      <w:r w:rsidRPr="00051B78">
        <w:rPr>
          <w:rFonts w:ascii="Times New Roman" w:eastAsia="Times New Roman" w:hAnsi="Times New Roman" w:cs="David" w:hint="eastAsia"/>
          <w:b/>
          <w:bCs/>
          <w:sz w:val="24"/>
          <w:szCs w:val="24"/>
          <w:rtl/>
          <w:lang w:eastAsia="he-IL"/>
        </w:rPr>
        <w:t>להתחייבות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של</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מר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ציון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לוי</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כי</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הדרגה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תתוקן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בכפוף</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לתנאי</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החוזה</w:t>
      </w:r>
      <w:r w:rsidRPr="00E24065">
        <w:rPr>
          <w:rFonts w:ascii="Times New Roman" w:eastAsia="Times New Roman" w:hAnsi="Times New Roman" w:cs="David" w:hint="cs"/>
          <w:sz w:val="24"/>
          <w:szCs w:val="24"/>
          <w:rtl/>
          <w:lang w:eastAsia="he-IL"/>
        </w:rPr>
        <w:t>. המערער עדיין ממתין לתיקון כאמור.</w:t>
      </w:r>
    </w:p>
    <w:p w:rsidR="000D10BA" w:rsidRDefault="00E24065" w:rsidP="00AA4390">
      <w:pPr>
        <w:numPr>
          <w:ilvl w:val="0"/>
          <w:numId w:val="1"/>
        </w:numPr>
        <w:tabs>
          <w:tab w:val="left" w:pos="566"/>
        </w:tabs>
        <w:spacing w:after="0" w:line="360" w:lineRule="auto"/>
        <w:ind w:left="567" w:hanging="539"/>
        <w:jc w:val="both"/>
        <w:rPr>
          <w:rFonts w:ascii="Times New Roman" w:eastAsia="Times New Roman" w:hAnsi="Times New Roman" w:cs="David"/>
          <w:sz w:val="24"/>
          <w:szCs w:val="24"/>
          <w:highlight w:val="green"/>
          <w:lang w:eastAsia="he-IL"/>
        </w:rPr>
      </w:pPr>
      <w:r w:rsidRPr="00E24065">
        <w:rPr>
          <w:rFonts w:ascii="Times New Roman" w:eastAsia="Times New Roman" w:hAnsi="Times New Roman" w:cs="David" w:hint="cs"/>
          <w:sz w:val="24"/>
          <w:szCs w:val="24"/>
          <w:rtl/>
          <w:lang w:eastAsia="he-IL"/>
        </w:rPr>
        <w:t xml:space="preserve">המערער יוסיף ויבהיר כי ייתכן שטענותיה של המדינה </w:t>
      </w:r>
      <w:ins w:id="306" w:author="Ofir Tal" w:date="2021-02-19T11:36:00Z">
        <w:r w:rsidR="00AA4390">
          <w:rPr>
            <w:rFonts w:ascii="Times New Roman" w:eastAsia="Times New Roman" w:hAnsi="Times New Roman" w:cs="David" w:hint="cs"/>
            <w:sz w:val="24"/>
            <w:szCs w:val="24"/>
            <w:rtl/>
            <w:lang w:eastAsia="he-IL"/>
          </w:rPr>
          <w:t xml:space="preserve">בנושא </w:t>
        </w:r>
      </w:ins>
      <w:del w:id="307" w:author="Ofir Tal" w:date="2021-02-19T11:36:00Z">
        <w:r w:rsidRPr="00E24065" w:rsidDel="00AA4390">
          <w:rPr>
            <w:rFonts w:ascii="Times New Roman" w:eastAsia="Times New Roman" w:hAnsi="Times New Roman" w:cs="David" w:hint="cs"/>
            <w:sz w:val="24"/>
            <w:szCs w:val="24"/>
            <w:rtl/>
            <w:lang w:eastAsia="he-IL"/>
          </w:rPr>
          <w:delText xml:space="preserve">בדבר הסמכות לחישוב הגימלה או מעמדה של הנציבות בעניין החישוב </w:delText>
        </w:r>
      </w:del>
      <w:r w:rsidRPr="00E24065">
        <w:rPr>
          <w:rFonts w:ascii="Times New Roman" w:eastAsia="Times New Roman" w:hAnsi="Times New Roman" w:cs="David" w:hint="cs"/>
          <w:sz w:val="24"/>
          <w:szCs w:val="24"/>
          <w:rtl/>
          <w:lang w:eastAsia="he-IL"/>
        </w:rPr>
        <w:t xml:space="preserve">ראויות לדיון וייתכן שלאו, נוכח העמדה שהציגה למערער בזמן אמת וחובות תום הלב וההגינות המנהלית החלות עליה. דבר אחד ברור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אין מדובר בטענות המצדיקות דחייה על הסף של התביעה, אלא לכל היותר טענות הראויות להתברר במסגרת התביעה בבית הדין קמא.</w:t>
      </w:r>
      <w:r w:rsidR="00164CB8">
        <w:rPr>
          <w:rFonts w:ascii="Times New Roman" w:eastAsia="Times New Roman" w:hAnsi="Times New Roman" w:cs="David" w:hint="cs"/>
          <w:sz w:val="24"/>
          <w:szCs w:val="24"/>
          <w:rtl/>
          <w:lang w:eastAsia="he-IL"/>
        </w:rPr>
        <w:t xml:space="preserve"> </w:t>
      </w:r>
      <w:del w:id="308" w:author="Ofir Tal" w:date="2021-02-17T18:36:00Z">
        <w:r w:rsidR="00164CB8" w:rsidRPr="00164CB8" w:rsidDel="0018391A">
          <w:rPr>
            <w:rFonts w:ascii="Times New Roman" w:eastAsia="Times New Roman" w:hAnsi="Times New Roman" w:cs="David" w:hint="cs"/>
            <w:sz w:val="24"/>
            <w:szCs w:val="24"/>
            <w:highlight w:val="cyan"/>
            <w:rtl/>
            <w:lang w:eastAsia="he-IL"/>
          </w:rPr>
          <w:delText xml:space="preserve">אולי כדאי להוריד </w:delText>
        </w:r>
        <w:r w:rsidR="00164CB8" w:rsidDel="0018391A">
          <w:rPr>
            <w:rFonts w:ascii="Times New Roman" w:eastAsia="Times New Roman" w:hAnsi="Times New Roman" w:cs="David" w:hint="cs"/>
            <w:sz w:val="24"/>
            <w:szCs w:val="24"/>
            <w:highlight w:val="cyan"/>
            <w:rtl/>
            <w:lang w:eastAsia="he-IL"/>
          </w:rPr>
          <w:delText>את כל ה</w:delText>
        </w:r>
        <w:r w:rsidR="00164CB8" w:rsidRPr="00164CB8" w:rsidDel="0018391A">
          <w:rPr>
            <w:rFonts w:ascii="Times New Roman" w:eastAsia="Times New Roman" w:hAnsi="Times New Roman" w:cs="David" w:hint="cs"/>
            <w:sz w:val="24"/>
            <w:szCs w:val="24"/>
            <w:highlight w:val="cyan"/>
            <w:rtl/>
            <w:lang w:eastAsia="he-IL"/>
          </w:rPr>
          <w:delText xml:space="preserve">פיסקא זו. </w:delText>
        </w:r>
        <w:r w:rsidR="00164CB8" w:rsidDel="0018391A">
          <w:rPr>
            <w:rFonts w:ascii="Times New Roman" w:eastAsia="Times New Roman" w:hAnsi="Times New Roman" w:cs="David" w:hint="cs"/>
            <w:sz w:val="24"/>
            <w:szCs w:val="24"/>
            <w:highlight w:val="cyan"/>
            <w:rtl/>
            <w:lang w:eastAsia="he-IL"/>
          </w:rPr>
          <w:delText xml:space="preserve"> נראה לי שעדיף לנו ש</w:delText>
        </w:r>
        <w:r w:rsidR="00164CB8" w:rsidRPr="00164CB8" w:rsidDel="0018391A">
          <w:rPr>
            <w:rFonts w:ascii="Times New Roman" w:eastAsia="Times New Roman" w:hAnsi="Times New Roman" w:cs="David" w:hint="cs"/>
            <w:sz w:val="24"/>
            <w:szCs w:val="24"/>
            <w:highlight w:val="cyan"/>
            <w:rtl/>
            <w:lang w:eastAsia="he-IL"/>
          </w:rPr>
          <w:delText xml:space="preserve">בית הדין </w:delText>
        </w:r>
        <w:r w:rsidR="005B643C" w:rsidDel="0018391A">
          <w:rPr>
            <w:rFonts w:ascii="Times New Roman" w:eastAsia="Times New Roman" w:hAnsi="Times New Roman" w:cs="David" w:hint="cs"/>
            <w:sz w:val="24"/>
            <w:szCs w:val="24"/>
            <w:highlight w:val="cyan"/>
            <w:rtl/>
            <w:lang w:eastAsia="he-IL"/>
          </w:rPr>
          <w:delText xml:space="preserve">הנוטה לכך </w:delText>
        </w:r>
        <w:r w:rsidR="00164CB8" w:rsidRPr="00164CB8" w:rsidDel="0018391A">
          <w:rPr>
            <w:rFonts w:ascii="Times New Roman" w:eastAsia="Times New Roman" w:hAnsi="Times New Roman" w:cs="David" w:hint="cs"/>
            <w:sz w:val="24"/>
            <w:szCs w:val="24"/>
            <w:highlight w:val="cyan"/>
            <w:rtl/>
            <w:lang w:eastAsia="he-IL"/>
          </w:rPr>
          <w:delText>יקבע שלא היתה כלל "החלטת ממונה</w:delText>
        </w:r>
        <w:r w:rsidR="00164CB8" w:rsidDel="0018391A">
          <w:rPr>
            <w:rFonts w:ascii="Times New Roman" w:eastAsia="Times New Roman" w:hAnsi="Times New Roman" w:cs="David" w:hint="cs"/>
            <w:sz w:val="24"/>
            <w:szCs w:val="24"/>
            <w:highlight w:val="cyan"/>
            <w:rtl/>
            <w:lang w:eastAsia="he-IL"/>
          </w:rPr>
          <w:delText>" ולא לתת רעיונות שהדבר יידון שוב באזורי</w:delText>
        </w:r>
        <w:r w:rsidR="00164CB8" w:rsidRPr="0018391A" w:rsidDel="0018391A">
          <w:rPr>
            <w:rFonts w:ascii="Times New Roman" w:eastAsia="Times New Roman" w:hAnsi="Times New Roman" w:cs="David"/>
            <w:sz w:val="24"/>
            <w:szCs w:val="24"/>
            <w:highlight w:val="yellow"/>
            <w:rtl/>
            <w:lang w:eastAsia="he-IL"/>
            <w:rPrChange w:id="309" w:author="Ofir Tal" w:date="2021-02-17T18:36:00Z">
              <w:rPr>
                <w:rFonts w:ascii="Times New Roman" w:eastAsia="Times New Roman" w:hAnsi="Times New Roman" w:cs="David"/>
                <w:sz w:val="24"/>
                <w:szCs w:val="24"/>
                <w:highlight w:val="cyan"/>
                <w:rtl/>
                <w:lang w:eastAsia="he-IL"/>
              </w:rPr>
            </w:rPrChange>
          </w:rPr>
          <w:delText xml:space="preserve">.   </w:delText>
        </w:r>
      </w:del>
      <w:ins w:id="310" w:author="Ofir Tal" w:date="2021-02-17T18:35:00Z">
        <w:r w:rsidR="0018391A" w:rsidRPr="0018391A">
          <w:rPr>
            <w:rFonts w:ascii="Times New Roman" w:eastAsia="Times New Roman" w:hAnsi="Times New Roman" w:cs="David" w:hint="eastAsia"/>
            <w:sz w:val="24"/>
            <w:szCs w:val="24"/>
            <w:highlight w:val="yellow"/>
            <w:rtl/>
            <w:lang w:eastAsia="he-IL"/>
            <w:rPrChange w:id="311" w:author="Ofir Tal" w:date="2021-02-17T18:36:00Z">
              <w:rPr>
                <w:rFonts w:ascii="Times New Roman" w:eastAsia="Times New Roman" w:hAnsi="Times New Roman" w:cs="David" w:hint="eastAsia"/>
                <w:sz w:val="24"/>
                <w:szCs w:val="24"/>
                <w:highlight w:val="cyan"/>
                <w:rtl/>
                <w:lang w:eastAsia="he-IL"/>
              </w:rPr>
            </w:rPrChange>
          </w:rPr>
          <w:t>זאת</w:t>
        </w:r>
        <w:r w:rsidR="0018391A" w:rsidRPr="0018391A">
          <w:rPr>
            <w:rFonts w:ascii="Times New Roman" w:eastAsia="Times New Roman" w:hAnsi="Times New Roman" w:cs="David"/>
            <w:sz w:val="24"/>
            <w:szCs w:val="24"/>
            <w:highlight w:val="yellow"/>
            <w:rtl/>
            <w:lang w:eastAsia="he-IL"/>
            <w:rPrChange w:id="312" w:author="Ofir Tal" w:date="2021-02-17T18:36:00Z">
              <w:rPr>
                <w:rFonts w:ascii="Times New Roman" w:eastAsia="Times New Roman" w:hAnsi="Times New Roman" w:cs="David"/>
                <w:sz w:val="24"/>
                <w:szCs w:val="24"/>
                <w:highlight w:val="cyan"/>
                <w:rtl/>
                <w:lang w:eastAsia="he-IL"/>
              </w:rPr>
            </w:rPrChange>
          </w:rPr>
          <w:t xml:space="preserve"> המשמעות של הערעור </w:t>
        </w:r>
      </w:ins>
      <w:ins w:id="313" w:author="Ofir Tal" w:date="2021-02-17T18:36:00Z">
        <w:r w:rsidR="0018391A" w:rsidRPr="0018391A">
          <w:rPr>
            <w:rFonts w:ascii="Times New Roman" w:eastAsia="Times New Roman" w:hAnsi="Times New Roman" w:cs="David"/>
            <w:sz w:val="24"/>
            <w:szCs w:val="24"/>
            <w:highlight w:val="yellow"/>
            <w:rtl/>
            <w:lang w:eastAsia="he-IL"/>
            <w:rPrChange w:id="314" w:author="Ofir Tal" w:date="2021-02-17T18:36:00Z">
              <w:rPr>
                <w:rFonts w:ascii="Times New Roman" w:eastAsia="Times New Roman" w:hAnsi="Times New Roman" w:cs="David"/>
                <w:sz w:val="24"/>
                <w:szCs w:val="24"/>
                <w:highlight w:val="cyan"/>
                <w:rtl/>
                <w:lang w:eastAsia="he-IL"/>
              </w:rPr>
            </w:rPrChange>
          </w:rPr>
          <w:t>–</w:t>
        </w:r>
      </w:ins>
      <w:ins w:id="315" w:author="Ofir Tal" w:date="2021-02-17T18:35:00Z">
        <w:r w:rsidR="0018391A" w:rsidRPr="0018391A">
          <w:rPr>
            <w:rFonts w:ascii="Times New Roman" w:eastAsia="Times New Roman" w:hAnsi="Times New Roman" w:cs="David"/>
            <w:sz w:val="24"/>
            <w:szCs w:val="24"/>
            <w:highlight w:val="yellow"/>
            <w:rtl/>
            <w:lang w:eastAsia="he-IL"/>
            <w:rPrChange w:id="316" w:author="Ofir Tal" w:date="2021-02-17T18:36:00Z">
              <w:rPr>
                <w:rFonts w:ascii="Times New Roman" w:eastAsia="Times New Roman" w:hAnsi="Times New Roman" w:cs="David"/>
                <w:sz w:val="24"/>
                <w:szCs w:val="24"/>
                <w:highlight w:val="cyan"/>
                <w:rtl/>
                <w:lang w:eastAsia="he-IL"/>
              </w:rPr>
            </w:rPrChange>
          </w:rPr>
          <w:t xml:space="preserve"> להחזיר </w:t>
        </w:r>
      </w:ins>
      <w:ins w:id="317" w:author="Ofir Tal" w:date="2021-02-17T18:36:00Z">
        <w:r w:rsidR="0018391A" w:rsidRPr="0018391A">
          <w:rPr>
            <w:rFonts w:ascii="Times New Roman" w:eastAsia="Times New Roman" w:hAnsi="Times New Roman" w:cs="David" w:hint="eastAsia"/>
            <w:sz w:val="24"/>
            <w:szCs w:val="24"/>
            <w:highlight w:val="yellow"/>
            <w:rtl/>
            <w:lang w:eastAsia="he-IL"/>
            <w:rPrChange w:id="318" w:author="Ofir Tal" w:date="2021-02-17T18:36:00Z">
              <w:rPr>
                <w:rFonts w:ascii="Times New Roman" w:eastAsia="Times New Roman" w:hAnsi="Times New Roman" w:cs="David" w:hint="eastAsia"/>
                <w:sz w:val="24"/>
                <w:szCs w:val="24"/>
                <w:highlight w:val="cyan"/>
                <w:rtl/>
                <w:lang w:eastAsia="he-IL"/>
              </w:rPr>
            </w:rPrChange>
          </w:rPr>
          <w:t>את</w:t>
        </w:r>
        <w:r w:rsidR="0018391A" w:rsidRPr="0018391A">
          <w:rPr>
            <w:rFonts w:ascii="Times New Roman" w:eastAsia="Times New Roman" w:hAnsi="Times New Roman" w:cs="David"/>
            <w:sz w:val="24"/>
            <w:szCs w:val="24"/>
            <w:highlight w:val="yellow"/>
            <w:rtl/>
            <w:lang w:eastAsia="he-IL"/>
            <w:rPrChange w:id="319" w:author="Ofir Tal" w:date="2021-02-17T18:36:00Z">
              <w:rPr>
                <w:rFonts w:ascii="Times New Roman" w:eastAsia="Times New Roman" w:hAnsi="Times New Roman" w:cs="David"/>
                <w:sz w:val="24"/>
                <w:szCs w:val="24"/>
                <w:highlight w:val="cyan"/>
                <w:rtl/>
                <w:lang w:eastAsia="he-IL"/>
              </w:rPr>
            </w:rPrChange>
          </w:rPr>
          <w:t xml:space="preserve"> הדיון </w:t>
        </w:r>
        <w:proofErr w:type="spellStart"/>
        <w:r w:rsidR="0018391A" w:rsidRPr="0018391A">
          <w:rPr>
            <w:rFonts w:ascii="Times New Roman" w:eastAsia="Times New Roman" w:hAnsi="Times New Roman" w:cs="David" w:hint="eastAsia"/>
            <w:sz w:val="24"/>
            <w:szCs w:val="24"/>
            <w:highlight w:val="yellow"/>
            <w:rtl/>
            <w:lang w:eastAsia="he-IL"/>
            <w:rPrChange w:id="320" w:author="Ofir Tal" w:date="2021-02-17T18:36:00Z">
              <w:rPr>
                <w:rFonts w:ascii="Times New Roman" w:eastAsia="Times New Roman" w:hAnsi="Times New Roman" w:cs="David" w:hint="eastAsia"/>
                <w:sz w:val="24"/>
                <w:szCs w:val="24"/>
                <w:highlight w:val="cyan"/>
                <w:rtl/>
                <w:lang w:eastAsia="he-IL"/>
              </w:rPr>
            </w:rPrChange>
          </w:rPr>
          <w:t>לאיזורי</w:t>
        </w:r>
        <w:proofErr w:type="spellEnd"/>
        <w:r w:rsidR="0018391A" w:rsidRPr="0018391A">
          <w:rPr>
            <w:rFonts w:ascii="Times New Roman" w:eastAsia="Times New Roman" w:hAnsi="Times New Roman" w:cs="David"/>
            <w:sz w:val="24"/>
            <w:szCs w:val="24"/>
            <w:highlight w:val="yellow"/>
            <w:rtl/>
            <w:lang w:eastAsia="he-IL"/>
            <w:rPrChange w:id="321" w:author="Ofir Tal" w:date="2021-02-17T18:36:00Z">
              <w:rPr>
                <w:rFonts w:ascii="Times New Roman" w:eastAsia="Times New Roman" w:hAnsi="Times New Roman" w:cs="David"/>
                <w:sz w:val="24"/>
                <w:szCs w:val="24"/>
                <w:highlight w:val="cyan"/>
                <w:rtl/>
                <w:lang w:eastAsia="he-IL"/>
              </w:rPr>
            </w:rPrChange>
          </w:rPr>
          <w:t xml:space="preserve">. בוודאי שיהיה דיון </w:t>
        </w:r>
        <w:proofErr w:type="spellStart"/>
        <w:r w:rsidR="0018391A" w:rsidRPr="0018391A">
          <w:rPr>
            <w:rFonts w:ascii="Times New Roman" w:eastAsia="Times New Roman" w:hAnsi="Times New Roman" w:cs="David" w:hint="eastAsia"/>
            <w:sz w:val="24"/>
            <w:szCs w:val="24"/>
            <w:highlight w:val="yellow"/>
            <w:rtl/>
            <w:lang w:eastAsia="he-IL"/>
            <w:rPrChange w:id="322" w:author="Ofir Tal" w:date="2021-02-17T18:36:00Z">
              <w:rPr>
                <w:rFonts w:ascii="Times New Roman" w:eastAsia="Times New Roman" w:hAnsi="Times New Roman" w:cs="David" w:hint="eastAsia"/>
                <w:sz w:val="24"/>
                <w:szCs w:val="24"/>
                <w:highlight w:val="cyan"/>
                <w:rtl/>
                <w:lang w:eastAsia="he-IL"/>
              </w:rPr>
            </w:rPrChange>
          </w:rPr>
          <w:t>באיזורי</w:t>
        </w:r>
      </w:ins>
      <w:proofErr w:type="spellEnd"/>
      <w:ins w:id="323" w:author="Ofir Tal" w:date="2021-02-19T11:35:00Z">
        <w:r w:rsidR="00051B78">
          <w:rPr>
            <w:rFonts w:ascii="Times New Roman" w:eastAsia="Times New Roman" w:hAnsi="Times New Roman" w:cs="David" w:hint="cs"/>
            <w:sz w:val="24"/>
            <w:szCs w:val="24"/>
            <w:highlight w:val="yellow"/>
            <w:rtl/>
            <w:lang w:eastAsia="he-IL"/>
          </w:rPr>
          <w:t xml:space="preserve"> </w:t>
        </w:r>
      </w:ins>
      <w:ins w:id="324" w:author="Ofir Tal" w:date="2021-02-19T11:36:00Z">
        <w:r w:rsidR="00051B78">
          <w:rPr>
            <w:rFonts w:ascii="Times New Roman" w:eastAsia="Times New Roman" w:hAnsi="Times New Roman" w:cs="David" w:hint="cs"/>
            <w:sz w:val="24"/>
            <w:szCs w:val="24"/>
            <w:highlight w:val="yellow"/>
            <w:rtl/>
            <w:lang w:eastAsia="he-IL"/>
          </w:rPr>
          <w:t>בנושאים האלה</w:t>
        </w:r>
      </w:ins>
      <w:r w:rsidR="002C3985" w:rsidRPr="002C3985">
        <w:rPr>
          <w:rFonts w:ascii="Times New Roman" w:eastAsia="Times New Roman" w:hAnsi="Times New Roman" w:cs="David" w:hint="cs"/>
          <w:sz w:val="24"/>
          <w:szCs w:val="24"/>
          <w:highlight w:val="green"/>
          <w:rtl/>
          <w:lang w:eastAsia="he-IL"/>
        </w:rPr>
        <w:t xml:space="preserve">. </w:t>
      </w:r>
    </w:p>
    <w:p w:rsidR="000D10BA" w:rsidDel="00AA4390" w:rsidRDefault="00530D78" w:rsidP="00530D78">
      <w:pPr>
        <w:tabs>
          <w:tab w:val="left" w:pos="566"/>
        </w:tabs>
        <w:spacing w:after="0" w:line="360" w:lineRule="auto"/>
        <w:ind w:left="567"/>
        <w:jc w:val="both"/>
        <w:rPr>
          <w:del w:id="325" w:author="Ofir Tal" w:date="2021-02-19T11:36:00Z"/>
          <w:rFonts w:ascii="Times New Roman" w:eastAsia="Times New Roman" w:hAnsi="Times New Roman" w:cs="David"/>
          <w:sz w:val="24"/>
          <w:szCs w:val="24"/>
          <w:highlight w:val="green"/>
          <w:lang w:eastAsia="he-IL"/>
        </w:rPr>
      </w:pPr>
      <w:del w:id="326" w:author="Ofir Tal" w:date="2021-02-19T11:36:00Z">
        <w:r w:rsidDel="00AA4390">
          <w:rPr>
            <w:rFonts w:ascii="Times New Roman" w:eastAsia="Times New Roman" w:hAnsi="Times New Roman" w:cs="David" w:hint="cs"/>
            <w:sz w:val="24"/>
            <w:szCs w:val="24"/>
            <w:highlight w:val="green"/>
            <w:rtl/>
            <w:lang w:eastAsia="he-IL"/>
          </w:rPr>
          <w:delText>בודאי.  אבל הדיון יהיה לגבי גובה הגימלא שלי ולא אם ההחלטה היתה של הנש"מ או הממונה.</w:delText>
        </w:r>
        <w:r w:rsidR="002C3985" w:rsidRPr="002C3985" w:rsidDel="00AA4390">
          <w:rPr>
            <w:rFonts w:ascii="Times New Roman" w:eastAsia="Times New Roman" w:hAnsi="Times New Roman" w:cs="David" w:hint="cs"/>
            <w:sz w:val="24"/>
            <w:szCs w:val="24"/>
            <w:highlight w:val="green"/>
            <w:rtl/>
            <w:lang w:eastAsia="he-IL"/>
          </w:rPr>
          <w:delText xml:space="preserve"> אם הארצי יפסוק שלא היתה כלל החלטת ממונה (ולכן הגבלת העירעור ל60 יום לא חלה) וממילא ההתישנות היא רק אחרי 7שנים מ12.12</w:delText>
        </w:r>
        <w:r w:rsidR="000D10BA" w:rsidDel="00AA4390">
          <w:rPr>
            <w:rFonts w:ascii="Times New Roman" w:eastAsia="Times New Roman" w:hAnsi="Times New Roman" w:cs="David" w:hint="cs"/>
            <w:sz w:val="24"/>
            <w:szCs w:val="24"/>
            <w:highlight w:val="green"/>
            <w:rtl/>
            <w:lang w:eastAsia="he-IL"/>
          </w:rPr>
          <w:delText>, ל</w:delText>
        </w:r>
        <w:r w:rsidR="002C3985" w:rsidRPr="002C3985" w:rsidDel="00AA4390">
          <w:rPr>
            <w:rFonts w:ascii="Times New Roman" w:eastAsia="Times New Roman" w:hAnsi="Times New Roman" w:cs="David" w:hint="cs"/>
            <w:sz w:val="24"/>
            <w:szCs w:val="24"/>
            <w:highlight w:val="green"/>
            <w:rtl/>
            <w:lang w:eastAsia="he-IL"/>
          </w:rPr>
          <w:delText xml:space="preserve">מה </w:delText>
        </w:r>
        <w:r w:rsidR="000D10BA" w:rsidDel="00AA4390">
          <w:rPr>
            <w:rFonts w:ascii="Times New Roman" w:eastAsia="Times New Roman" w:hAnsi="Times New Roman" w:cs="David" w:hint="cs"/>
            <w:sz w:val="24"/>
            <w:szCs w:val="24"/>
            <w:highlight w:val="green"/>
            <w:rtl/>
            <w:lang w:eastAsia="he-IL"/>
          </w:rPr>
          <w:delText xml:space="preserve">לאפשר לדון שוב </w:delText>
        </w:r>
        <w:r w:rsidR="002C3985" w:rsidRPr="002C3985" w:rsidDel="00AA4390">
          <w:rPr>
            <w:rFonts w:ascii="Times New Roman" w:eastAsia="Times New Roman" w:hAnsi="Times New Roman" w:cs="David" w:hint="cs"/>
            <w:sz w:val="24"/>
            <w:szCs w:val="24"/>
            <w:highlight w:val="green"/>
            <w:rtl/>
            <w:lang w:eastAsia="he-IL"/>
          </w:rPr>
          <w:delText>באיזורי</w:delText>
        </w:r>
        <w:r w:rsidR="000D10BA" w:rsidDel="00AA4390">
          <w:rPr>
            <w:rFonts w:ascii="Times New Roman" w:eastAsia="Times New Roman" w:hAnsi="Times New Roman" w:cs="David" w:hint="cs"/>
            <w:sz w:val="24"/>
            <w:szCs w:val="24"/>
            <w:highlight w:val="green"/>
            <w:rtl/>
            <w:lang w:eastAsia="he-IL"/>
          </w:rPr>
          <w:delText xml:space="preserve"> על "</w:delText>
        </w:r>
        <w:r w:rsidR="000D10BA" w:rsidRPr="000D10BA" w:rsidDel="00AA4390">
          <w:rPr>
            <w:rFonts w:ascii="Times New Roman" w:eastAsia="Times New Roman" w:hAnsi="Times New Roman" w:cs="David" w:hint="cs"/>
            <w:sz w:val="24"/>
            <w:szCs w:val="24"/>
            <w:highlight w:val="green"/>
            <w:rtl/>
            <w:lang w:eastAsia="he-IL"/>
          </w:rPr>
          <w:delText>הסמכות לחישוב הגימלה או מעמדה של הנציבות בעניין החישוב</w:delText>
        </w:r>
        <w:r w:rsidR="00B4741F" w:rsidDel="00AA4390">
          <w:rPr>
            <w:rFonts w:ascii="Times New Roman" w:eastAsia="Times New Roman" w:hAnsi="Times New Roman" w:cs="David" w:hint="cs"/>
            <w:sz w:val="24"/>
            <w:szCs w:val="24"/>
            <w:highlight w:val="green"/>
            <w:rtl/>
            <w:lang w:eastAsia="he-IL"/>
          </w:rPr>
          <w:delText>"</w:delText>
        </w:r>
        <w:r w:rsidR="000D10BA" w:rsidDel="00AA4390">
          <w:rPr>
            <w:rFonts w:ascii="Times New Roman" w:eastAsia="Times New Roman" w:hAnsi="Times New Roman" w:cs="David" w:hint="cs"/>
            <w:sz w:val="24"/>
            <w:szCs w:val="24"/>
            <w:highlight w:val="green"/>
            <w:rtl/>
            <w:lang w:eastAsia="he-IL"/>
          </w:rPr>
          <w:delText xml:space="preserve">? </w:delText>
        </w:r>
      </w:del>
    </w:p>
    <w:p w:rsidR="00E24065" w:rsidRPr="00530D78" w:rsidDel="00AA4390" w:rsidRDefault="002C3985" w:rsidP="000D10BA">
      <w:pPr>
        <w:tabs>
          <w:tab w:val="left" w:pos="566"/>
        </w:tabs>
        <w:spacing w:after="200" w:line="360" w:lineRule="auto"/>
        <w:ind w:left="566"/>
        <w:jc w:val="both"/>
        <w:rPr>
          <w:del w:id="327" w:author="Ofir Tal" w:date="2021-02-19T11:36:00Z"/>
          <w:rFonts w:ascii="Times New Roman" w:eastAsia="Times New Roman" w:hAnsi="Times New Roman" w:cs="David"/>
          <w:sz w:val="24"/>
          <w:szCs w:val="24"/>
          <w:highlight w:val="green"/>
          <w:rtl/>
          <w:lang w:eastAsia="he-IL"/>
        </w:rPr>
      </w:pPr>
      <w:del w:id="328" w:author="Ofir Tal" w:date="2021-02-19T11:36:00Z">
        <w:r w:rsidRPr="002C3985" w:rsidDel="00AA4390">
          <w:rPr>
            <w:rFonts w:ascii="Times New Roman" w:eastAsia="Times New Roman" w:hAnsi="Times New Roman" w:cs="David" w:hint="cs"/>
            <w:sz w:val="24"/>
            <w:szCs w:val="24"/>
            <w:highlight w:val="green"/>
            <w:rtl/>
            <w:lang w:eastAsia="he-IL"/>
          </w:rPr>
          <w:delText xml:space="preserve"> </w:delText>
        </w:r>
        <w:r w:rsidR="000D10BA" w:rsidDel="00AA4390">
          <w:rPr>
            <w:rFonts w:ascii="Times New Roman" w:eastAsia="Times New Roman" w:hAnsi="Times New Roman" w:cs="David" w:hint="cs"/>
            <w:sz w:val="24"/>
            <w:szCs w:val="24"/>
            <w:highlight w:val="green"/>
            <w:rtl/>
            <w:lang w:eastAsia="he-IL"/>
          </w:rPr>
          <w:delText xml:space="preserve">אני מציע שתמחוק  מהמשפט הראשון בפיסקא את המילים </w:delText>
        </w:r>
        <w:r w:rsidR="000D10BA" w:rsidRPr="00530D78" w:rsidDel="00AA4390">
          <w:rPr>
            <w:rFonts w:ascii="Times New Roman" w:eastAsia="Times New Roman" w:hAnsi="Times New Roman" w:cs="David" w:hint="cs"/>
            <w:sz w:val="24"/>
            <w:szCs w:val="24"/>
            <w:highlight w:val="green"/>
            <w:rtl/>
            <w:lang w:eastAsia="he-IL"/>
          </w:rPr>
          <w:delText>"ייתכן שטענותיה של המדינה בדבר הסמכות ל ראויות לדיון וייתכן שלאו"</w:delText>
        </w:r>
      </w:del>
    </w:p>
    <w:p w:rsidR="00E24065" w:rsidRPr="00AA4390" w:rsidRDefault="00E24065">
      <w:pPr>
        <w:spacing w:after="120" w:line="360" w:lineRule="auto"/>
        <w:ind w:left="584"/>
        <w:contextualSpacing/>
        <w:jc w:val="both"/>
        <w:rPr>
          <w:rFonts w:ascii="David" w:eastAsia="Calibri" w:hAnsi="David" w:cs="Arial"/>
          <w:b/>
          <w:bCs/>
          <w:sz w:val="24"/>
          <w:szCs w:val="24"/>
          <w:rtl/>
          <w:rPrChange w:id="329" w:author="Ofir Tal" w:date="2021-02-19T11:38:00Z">
            <w:rPr>
              <w:rFonts w:ascii="David" w:eastAsia="Calibri" w:hAnsi="David" w:cs="Arial"/>
              <w:sz w:val="24"/>
              <w:szCs w:val="24"/>
              <w:rtl/>
            </w:rPr>
          </w:rPrChange>
        </w:rPr>
        <w:pPrChange w:id="330" w:author="Ofir Tal" w:date="2021-02-17T18:40:00Z">
          <w:pPr>
            <w:spacing w:after="120" w:line="360" w:lineRule="auto"/>
            <w:ind w:left="610" w:hanging="85"/>
            <w:contextualSpacing/>
          </w:pPr>
        </w:pPrChange>
      </w:pPr>
      <w:r w:rsidRPr="00E24065">
        <w:rPr>
          <w:rFonts w:ascii="Calibri" w:eastAsia="Calibri" w:hAnsi="Calibri" w:cs="David" w:hint="cs"/>
          <w:sz w:val="24"/>
          <w:szCs w:val="24"/>
          <w:rtl/>
        </w:rPr>
        <w:t xml:space="preserve">נדגיש כי </w:t>
      </w:r>
      <w:r w:rsidRPr="00E24065">
        <w:rPr>
          <w:rFonts w:ascii="Calibri" w:eastAsia="Calibri" w:hAnsi="Calibri" w:cs="David" w:hint="cs"/>
          <w:b/>
          <w:bCs/>
          <w:sz w:val="24"/>
          <w:szCs w:val="24"/>
          <w:rtl/>
        </w:rPr>
        <w:t xml:space="preserve">המדינה </w:t>
      </w:r>
      <w:r w:rsidRPr="00E24065">
        <w:rPr>
          <w:rFonts w:ascii="Calibri" w:eastAsia="Calibri" w:hAnsi="Calibri" w:cs="David" w:hint="cs"/>
          <w:b/>
          <w:bCs/>
          <w:sz w:val="24"/>
          <w:szCs w:val="24"/>
          <w:u w:val="single"/>
          <w:rtl/>
        </w:rPr>
        <w:t>לא</w:t>
      </w:r>
      <w:r w:rsidRPr="00E24065">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Pr="00E24065">
        <w:rPr>
          <w:rFonts w:ascii="Calibri" w:eastAsia="Calibri" w:hAnsi="Calibri" w:cs="David" w:hint="cs"/>
          <w:b/>
          <w:bCs/>
          <w:sz w:val="24"/>
          <w:szCs w:val="24"/>
          <w:rtl/>
        </w:rPr>
        <w:t>הגימלאות</w:t>
      </w:r>
      <w:proofErr w:type="spellEnd"/>
      <w:r w:rsidRPr="00E24065">
        <w:rPr>
          <w:rFonts w:ascii="Calibri" w:eastAsia="Calibri" w:hAnsi="Calibri" w:cs="David" w:hint="cs"/>
          <w:b/>
          <w:bCs/>
          <w:sz w:val="24"/>
          <w:szCs w:val="24"/>
          <w:rtl/>
        </w:rPr>
        <w:t xml:space="preserve"> לנציבות שירות המדינה ולמשרד המעסיק את העובד</w:t>
      </w:r>
      <w:r w:rsidRPr="00E24065">
        <w:rPr>
          <w:rFonts w:ascii="Calibri" w:eastAsia="Calibri" w:hAnsi="Calibri" w:cs="David" w:hint="cs"/>
          <w:sz w:val="24"/>
          <w:szCs w:val="24"/>
          <w:rtl/>
        </w:rPr>
        <w:t>, ועל כן טענותיה בעניין זה אינן ברורות ואינן יושבות על קרקע מוצקה.</w:t>
      </w:r>
      <w:ins w:id="331" w:author="Ofir Tal" w:date="2021-02-19T11:38:00Z">
        <w:r w:rsidR="00AA4390">
          <w:rPr>
            <w:rFonts w:ascii="Calibri" w:eastAsia="Calibri" w:hAnsi="Calibri" w:cs="David" w:hint="cs"/>
            <w:sz w:val="24"/>
            <w:szCs w:val="24"/>
            <w:rtl/>
          </w:rPr>
          <w:t xml:space="preserve"> </w:t>
        </w:r>
        <w:r w:rsidR="00AA4390">
          <w:rPr>
            <w:rFonts w:ascii="Calibri" w:eastAsia="Calibri" w:hAnsi="Calibri" w:cs="David" w:hint="cs"/>
            <w:b/>
            <w:bCs/>
            <w:sz w:val="24"/>
            <w:szCs w:val="24"/>
            <w:rtl/>
          </w:rPr>
          <w:t xml:space="preserve">בפועל, וזאת צריכה להיות ההכרעה בעניין זה </w:t>
        </w:r>
        <w:r w:rsidR="00AA4390">
          <w:rPr>
            <w:rFonts w:ascii="Calibri" w:eastAsia="Calibri" w:hAnsi="Calibri" w:cs="David"/>
            <w:b/>
            <w:bCs/>
            <w:sz w:val="24"/>
            <w:szCs w:val="24"/>
            <w:rtl/>
          </w:rPr>
          <w:t>–</w:t>
        </w:r>
        <w:r w:rsidR="00AA4390">
          <w:rPr>
            <w:rFonts w:ascii="Calibri" w:eastAsia="Calibri" w:hAnsi="Calibri" w:cs="David" w:hint="cs"/>
            <w:b/>
            <w:bCs/>
            <w:sz w:val="24"/>
            <w:szCs w:val="24"/>
            <w:rtl/>
          </w:rPr>
          <w:t xml:space="preserve"> מי שהכריע בעניין </w:t>
        </w:r>
        <w:proofErr w:type="spellStart"/>
        <w:r w:rsidR="00AA4390">
          <w:rPr>
            <w:rFonts w:ascii="Calibri" w:eastAsia="Calibri" w:hAnsi="Calibri" w:cs="David" w:hint="cs"/>
            <w:b/>
            <w:bCs/>
            <w:sz w:val="24"/>
            <w:szCs w:val="24"/>
            <w:rtl/>
          </w:rPr>
          <w:t>הגימלה</w:t>
        </w:r>
        <w:proofErr w:type="spellEnd"/>
        <w:r w:rsidR="00AA4390">
          <w:rPr>
            <w:rFonts w:ascii="Calibri" w:eastAsia="Calibri" w:hAnsi="Calibri" w:cs="David" w:hint="cs"/>
            <w:b/>
            <w:bCs/>
            <w:sz w:val="24"/>
            <w:szCs w:val="24"/>
            <w:rtl/>
          </w:rPr>
          <w:t xml:space="preserve"> היא נציבות שירות המדינה ולא הממונה על </w:t>
        </w:r>
        <w:proofErr w:type="spellStart"/>
        <w:r w:rsidR="00AA4390">
          <w:rPr>
            <w:rFonts w:ascii="Calibri" w:eastAsia="Calibri" w:hAnsi="Calibri" w:cs="David" w:hint="cs"/>
            <w:b/>
            <w:bCs/>
            <w:sz w:val="24"/>
            <w:szCs w:val="24"/>
            <w:rtl/>
          </w:rPr>
          <w:t>הגימלאות</w:t>
        </w:r>
        <w:proofErr w:type="spellEnd"/>
        <w:r w:rsidR="00AA4390">
          <w:rPr>
            <w:rFonts w:ascii="Calibri" w:eastAsia="Calibri" w:hAnsi="Calibri" w:cs="David" w:hint="cs"/>
            <w:b/>
            <w:bCs/>
            <w:sz w:val="24"/>
            <w:szCs w:val="24"/>
            <w:rtl/>
          </w:rPr>
          <w:t>.</w:t>
        </w:r>
      </w:ins>
    </w:p>
    <w:p w:rsidR="00E41752" w:rsidDel="00AA4390" w:rsidRDefault="00E41752" w:rsidP="00E41752">
      <w:pPr>
        <w:tabs>
          <w:tab w:val="left" w:pos="566"/>
        </w:tabs>
        <w:spacing w:after="200" w:line="360" w:lineRule="auto"/>
        <w:ind w:left="566"/>
        <w:jc w:val="both"/>
        <w:rPr>
          <w:del w:id="332" w:author="Ofir Tal" w:date="2021-02-19T11:38:00Z"/>
          <w:rFonts w:ascii="Times New Roman" w:eastAsia="Times New Roman" w:hAnsi="Times New Roman" w:cs="David"/>
          <w:sz w:val="24"/>
          <w:szCs w:val="24"/>
          <w:highlight w:val="green"/>
          <w:rtl/>
          <w:lang w:eastAsia="he-IL"/>
        </w:rPr>
      </w:pPr>
      <w:del w:id="333" w:author="Ofir Tal" w:date="2021-02-19T11:38:00Z">
        <w:r w:rsidDel="00AA4390">
          <w:rPr>
            <w:rFonts w:ascii="Times New Roman" w:eastAsia="Times New Roman" w:hAnsi="Times New Roman" w:cs="David" w:hint="cs"/>
            <w:sz w:val="24"/>
            <w:szCs w:val="24"/>
            <w:highlight w:val="green"/>
            <w:rtl/>
            <w:lang w:eastAsia="he-IL"/>
          </w:rPr>
          <w:delText>בהזדמנות זו:</w:delText>
        </w:r>
      </w:del>
    </w:p>
    <w:p w:rsidR="00112DF7" w:rsidRDefault="00E41752" w:rsidP="00112DF7">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del w:id="334" w:author="Ofir Tal" w:date="2021-02-19T11:38:00Z">
        <w:r w:rsidDel="00AA4390">
          <w:rPr>
            <w:rFonts w:ascii="Times New Roman" w:eastAsia="Times New Roman" w:hAnsi="Times New Roman" w:cs="David" w:hint="cs"/>
            <w:sz w:val="24"/>
            <w:szCs w:val="24"/>
            <w:highlight w:val="green"/>
            <w:rtl/>
            <w:lang w:eastAsia="he-IL"/>
          </w:rPr>
          <w:delText>לדעתי זו החוליה הכי מאיימת מבחינת הפרקליטות: מעירעור על התישנות</w:delText>
        </w:r>
        <w:r w:rsidDel="00AA4390">
          <w:rPr>
            <w:rFonts w:ascii="Times New Roman" w:eastAsia="Times New Roman" w:hAnsi="Times New Roman" w:cs="David"/>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בס"ה נושא שולי מהותית מבחינתם- פסק </w:delText>
        </w:r>
        <w:r w:rsidR="00530D78" w:rsidDel="00AA4390">
          <w:rPr>
            <w:rFonts w:ascii="Times New Roman" w:eastAsia="Times New Roman" w:hAnsi="Times New Roman" w:cs="David" w:hint="cs"/>
            <w:sz w:val="24"/>
            <w:szCs w:val="24"/>
            <w:highlight w:val="green"/>
            <w:rtl/>
            <w:lang w:eastAsia="he-IL"/>
          </w:rPr>
          <w:delText>ה</w:delText>
        </w:r>
        <w:r w:rsidDel="00AA4390">
          <w:rPr>
            <w:rFonts w:ascii="Times New Roman" w:eastAsia="Times New Roman" w:hAnsi="Times New Roman" w:cs="David" w:hint="cs"/>
            <w:sz w:val="24"/>
            <w:szCs w:val="24"/>
            <w:highlight w:val="green"/>
            <w:rtl/>
            <w:lang w:eastAsia="he-IL"/>
          </w:rPr>
          <w:delText xml:space="preserve">דין בארצי </w:delText>
        </w:r>
        <w:r w:rsidR="00530D78" w:rsidDel="00AA4390">
          <w:rPr>
            <w:rFonts w:ascii="Times New Roman" w:eastAsia="Times New Roman" w:hAnsi="Times New Roman" w:cs="David" w:hint="cs"/>
            <w:sz w:val="24"/>
            <w:szCs w:val="24"/>
            <w:highlight w:val="green"/>
            <w:rtl/>
            <w:lang w:eastAsia="he-IL"/>
          </w:rPr>
          <w:delText xml:space="preserve">שלא היתה התישנות כי </w:delText>
        </w:r>
        <w:r w:rsidDel="00AA4390">
          <w:rPr>
            <w:rFonts w:ascii="Times New Roman" w:eastAsia="Times New Roman" w:hAnsi="Times New Roman" w:cs="David" w:hint="cs"/>
            <w:sz w:val="24"/>
            <w:szCs w:val="24"/>
            <w:highlight w:val="green"/>
            <w:rtl/>
            <w:lang w:eastAsia="he-IL"/>
          </w:rPr>
          <w:delText xml:space="preserve">לא היתה כלל החלטת ממונה </w:delText>
        </w:r>
        <w:r w:rsidR="00530D78" w:rsidDel="00AA4390">
          <w:rPr>
            <w:rFonts w:ascii="Times New Roman" w:eastAsia="Times New Roman" w:hAnsi="Times New Roman" w:cs="David" w:hint="cs"/>
            <w:sz w:val="24"/>
            <w:szCs w:val="24"/>
            <w:highlight w:val="green"/>
            <w:rtl/>
            <w:lang w:eastAsia="he-IL"/>
          </w:rPr>
          <w:delText xml:space="preserve">(וזה מן הסתם מה שיקרה </w:delText>
        </w:r>
        <w:r w:rsidR="00536117" w:rsidDel="00AA4390">
          <w:rPr>
            <w:rFonts w:ascii="Times New Roman" w:eastAsia="Times New Roman" w:hAnsi="Times New Roman" w:cs="David" w:hint="cs"/>
            <w:sz w:val="24"/>
            <w:szCs w:val="24"/>
            <w:highlight w:val="green"/>
            <w:rtl/>
            <w:lang w:eastAsia="he-IL"/>
          </w:rPr>
          <w:delText xml:space="preserve">וכך </w:delText>
        </w:r>
        <w:r w:rsidR="00530D78" w:rsidDel="00AA4390">
          <w:rPr>
            <w:rFonts w:ascii="Times New Roman" w:eastAsia="Times New Roman" w:hAnsi="Times New Roman" w:cs="David" w:hint="cs"/>
            <w:sz w:val="24"/>
            <w:szCs w:val="24"/>
            <w:highlight w:val="green"/>
            <w:rtl/>
            <w:lang w:eastAsia="he-IL"/>
          </w:rPr>
          <w:delText>ה</w:delText>
        </w:r>
        <w:r w:rsidR="00536117" w:rsidDel="00AA4390">
          <w:rPr>
            <w:rFonts w:ascii="Times New Roman" w:eastAsia="Times New Roman" w:hAnsi="Times New Roman" w:cs="David" w:hint="cs"/>
            <w:sz w:val="24"/>
            <w:szCs w:val="24"/>
            <w:highlight w:val="green"/>
            <w:rtl/>
            <w:lang w:eastAsia="he-IL"/>
          </w:rPr>
          <w:delText>שופטים</w:delText>
        </w:r>
        <w:r w:rsidR="00530D78" w:rsidDel="00AA4390">
          <w:rPr>
            <w:rFonts w:ascii="Times New Roman" w:eastAsia="Times New Roman" w:hAnsi="Times New Roman" w:cs="David" w:hint="cs"/>
            <w:sz w:val="24"/>
            <w:szCs w:val="24"/>
            <w:highlight w:val="green"/>
            <w:rtl/>
            <w:lang w:eastAsia="he-IL"/>
          </w:rPr>
          <w:delText xml:space="preserve"> יוכלו להמלט מהצורך לקבוע אם חוק הגימלאות חל </w:delText>
        </w:r>
        <w:r w:rsidR="00530D78" w:rsidDel="00AA4390">
          <w:rPr>
            <w:rFonts w:ascii="Times New Roman" w:eastAsia="Times New Roman" w:hAnsi="Times New Roman" w:cs="David"/>
            <w:sz w:val="24"/>
            <w:szCs w:val="24"/>
            <w:highlight w:val="green"/>
            <w:rtl/>
            <w:lang w:eastAsia="he-IL"/>
          </w:rPr>
          <w:delText>–</w:delText>
        </w:r>
        <w:r w:rsidR="00530D78" w:rsidDel="00AA4390">
          <w:rPr>
            <w:rFonts w:ascii="Times New Roman" w:eastAsia="Times New Roman" w:hAnsi="Times New Roman" w:cs="David" w:hint="cs"/>
            <w:sz w:val="24"/>
            <w:szCs w:val="24"/>
            <w:highlight w:val="green"/>
            <w:rtl/>
            <w:lang w:eastAsia="he-IL"/>
          </w:rPr>
          <w:delText xml:space="preserve">או לא- על החוזה) </w:delText>
        </w:r>
        <w:r w:rsidR="00536117" w:rsidDel="00AA4390">
          <w:rPr>
            <w:rFonts w:ascii="Times New Roman" w:eastAsia="Times New Roman" w:hAnsi="Times New Roman" w:cs="David" w:hint="cs"/>
            <w:sz w:val="24"/>
            <w:szCs w:val="24"/>
            <w:highlight w:val="green"/>
            <w:rtl/>
            <w:lang w:eastAsia="he-IL"/>
          </w:rPr>
          <w:delText>ימוטט</w:delText>
        </w:r>
        <w:r w:rsidDel="00AA4390">
          <w:rPr>
            <w:rFonts w:ascii="Times New Roman" w:eastAsia="Times New Roman" w:hAnsi="Times New Roman" w:cs="David" w:hint="cs"/>
            <w:sz w:val="24"/>
            <w:szCs w:val="24"/>
            <w:highlight w:val="green"/>
            <w:rtl/>
            <w:lang w:eastAsia="he-IL"/>
          </w:rPr>
          <w:delText xml:space="preserve"> את כל מערכת היחסים בין מינהל הגימלאות ונש"ם </w:delText>
        </w:r>
      </w:del>
      <w:ins w:id="335" w:author="Ofir Tal" w:date="2021-02-19T11:37:00Z">
        <w:r w:rsidR="00AA4390" w:rsidRPr="00AA4390">
          <w:rPr>
            <w:rFonts w:ascii="Times New Roman" w:eastAsia="Times New Roman" w:hAnsi="Times New Roman" w:cs="David" w:hint="eastAsia"/>
            <w:sz w:val="24"/>
            <w:szCs w:val="24"/>
            <w:highlight w:val="yellow"/>
            <w:rtl/>
            <w:lang w:eastAsia="he-IL"/>
            <w:rPrChange w:id="336" w:author="Ofir Tal" w:date="2021-02-19T11:38:00Z">
              <w:rPr>
                <w:rFonts w:ascii="Times New Roman" w:eastAsia="Times New Roman" w:hAnsi="Times New Roman" w:cs="David" w:hint="eastAsia"/>
                <w:sz w:val="24"/>
                <w:szCs w:val="24"/>
                <w:highlight w:val="green"/>
                <w:rtl/>
                <w:lang w:eastAsia="he-IL"/>
              </w:rPr>
            </w:rPrChange>
          </w:rPr>
          <w:t>אני</w:t>
        </w:r>
        <w:r w:rsidR="00AA4390" w:rsidRPr="00AA4390">
          <w:rPr>
            <w:rFonts w:ascii="Times New Roman" w:eastAsia="Times New Roman" w:hAnsi="Times New Roman" w:cs="David"/>
            <w:sz w:val="24"/>
            <w:szCs w:val="24"/>
            <w:highlight w:val="yellow"/>
            <w:rtl/>
            <w:lang w:eastAsia="he-IL"/>
            <w:rPrChange w:id="337"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38" w:author="Ofir Tal" w:date="2021-02-19T11:38:00Z">
              <w:rPr>
                <w:rFonts w:ascii="Times New Roman" w:eastAsia="Times New Roman" w:hAnsi="Times New Roman" w:cs="David" w:hint="eastAsia"/>
                <w:sz w:val="24"/>
                <w:szCs w:val="24"/>
                <w:highlight w:val="green"/>
                <w:rtl/>
                <w:lang w:eastAsia="he-IL"/>
              </w:rPr>
            </w:rPrChange>
          </w:rPr>
          <w:t>לא</w:t>
        </w:r>
        <w:r w:rsidR="00AA4390" w:rsidRPr="00AA4390">
          <w:rPr>
            <w:rFonts w:ascii="Times New Roman" w:eastAsia="Times New Roman" w:hAnsi="Times New Roman" w:cs="David"/>
            <w:sz w:val="24"/>
            <w:szCs w:val="24"/>
            <w:highlight w:val="yellow"/>
            <w:rtl/>
            <w:lang w:eastAsia="he-IL"/>
            <w:rPrChange w:id="339"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0" w:author="Ofir Tal" w:date="2021-02-19T11:38:00Z">
              <w:rPr>
                <w:rFonts w:ascii="Times New Roman" w:eastAsia="Times New Roman" w:hAnsi="Times New Roman" w:cs="David" w:hint="eastAsia"/>
                <w:sz w:val="24"/>
                <w:szCs w:val="24"/>
                <w:highlight w:val="green"/>
                <w:rtl/>
                <w:lang w:eastAsia="he-IL"/>
              </w:rPr>
            </w:rPrChange>
          </w:rPr>
          <w:t>רואה</w:t>
        </w:r>
        <w:r w:rsidR="00AA4390" w:rsidRPr="00AA4390">
          <w:rPr>
            <w:rFonts w:ascii="Times New Roman" w:eastAsia="Times New Roman" w:hAnsi="Times New Roman" w:cs="David"/>
            <w:sz w:val="24"/>
            <w:szCs w:val="24"/>
            <w:highlight w:val="yellow"/>
            <w:rtl/>
            <w:lang w:eastAsia="he-IL"/>
            <w:rPrChange w:id="341"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2" w:author="Ofir Tal" w:date="2021-02-19T11:38:00Z">
              <w:rPr>
                <w:rFonts w:ascii="Times New Roman" w:eastAsia="Times New Roman" w:hAnsi="Times New Roman" w:cs="David" w:hint="eastAsia"/>
                <w:sz w:val="24"/>
                <w:szCs w:val="24"/>
                <w:highlight w:val="green"/>
                <w:rtl/>
                <w:lang w:eastAsia="he-IL"/>
              </w:rPr>
            </w:rPrChange>
          </w:rPr>
          <w:t>את</w:t>
        </w:r>
        <w:r w:rsidR="00AA4390" w:rsidRPr="00AA4390">
          <w:rPr>
            <w:rFonts w:ascii="Times New Roman" w:eastAsia="Times New Roman" w:hAnsi="Times New Roman" w:cs="David"/>
            <w:sz w:val="24"/>
            <w:szCs w:val="24"/>
            <w:highlight w:val="yellow"/>
            <w:rtl/>
            <w:lang w:eastAsia="he-IL"/>
            <w:rPrChange w:id="343"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4" w:author="Ofir Tal" w:date="2021-02-19T11:38:00Z">
              <w:rPr>
                <w:rFonts w:ascii="Times New Roman" w:eastAsia="Times New Roman" w:hAnsi="Times New Roman" w:cs="David" w:hint="eastAsia"/>
                <w:sz w:val="24"/>
                <w:szCs w:val="24"/>
                <w:highlight w:val="green"/>
                <w:rtl/>
                <w:lang w:eastAsia="he-IL"/>
              </w:rPr>
            </w:rPrChange>
          </w:rPr>
          <w:t>הארצי</w:t>
        </w:r>
        <w:r w:rsidR="00AA4390" w:rsidRPr="00AA4390">
          <w:rPr>
            <w:rFonts w:ascii="Times New Roman" w:eastAsia="Times New Roman" w:hAnsi="Times New Roman" w:cs="David"/>
            <w:sz w:val="24"/>
            <w:szCs w:val="24"/>
            <w:highlight w:val="yellow"/>
            <w:rtl/>
            <w:lang w:eastAsia="he-IL"/>
            <w:rPrChange w:id="345"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6" w:author="Ofir Tal" w:date="2021-02-19T11:38:00Z">
              <w:rPr>
                <w:rFonts w:ascii="Times New Roman" w:eastAsia="Times New Roman" w:hAnsi="Times New Roman" w:cs="David" w:hint="eastAsia"/>
                <w:sz w:val="24"/>
                <w:szCs w:val="24"/>
                <w:highlight w:val="green"/>
                <w:rtl/>
                <w:lang w:eastAsia="he-IL"/>
              </w:rPr>
            </w:rPrChange>
          </w:rPr>
          <w:t>מכריע</w:t>
        </w:r>
        <w:r w:rsidR="00AA4390" w:rsidRPr="00AA4390">
          <w:rPr>
            <w:rFonts w:ascii="Times New Roman" w:eastAsia="Times New Roman" w:hAnsi="Times New Roman" w:cs="David"/>
            <w:sz w:val="24"/>
            <w:szCs w:val="24"/>
            <w:highlight w:val="yellow"/>
            <w:rtl/>
            <w:lang w:eastAsia="he-IL"/>
            <w:rPrChange w:id="347"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8" w:author="Ofir Tal" w:date="2021-02-19T11:38:00Z">
              <w:rPr>
                <w:rFonts w:ascii="Times New Roman" w:eastAsia="Times New Roman" w:hAnsi="Times New Roman" w:cs="David" w:hint="eastAsia"/>
                <w:sz w:val="24"/>
                <w:szCs w:val="24"/>
                <w:highlight w:val="green"/>
                <w:rtl/>
                <w:lang w:eastAsia="he-IL"/>
              </w:rPr>
            </w:rPrChange>
          </w:rPr>
          <w:t>בעניין</w:t>
        </w:r>
        <w:r w:rsidR="00AA4390" w:rsidRPr="00AA4390">
          <w:rPr>
            <w:rFonts w:ascii="Times New Roman" w:eastAsia="Times New Roman" w:hAnsi="Times New Roman" w:cs="David"/>
            <w:sz w:val="24"/>
            <w:szCs w:val="24"/>
            <w:highlight w:val="yellow"/>
            <w:rtl/>
            <w:lang w:eastAsia="he-IL"/>
            <w:rPrChange w:id="349"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0" w:author="Ofir Tal" w:date="2021-02-19T11:38:00Z">
              <w:rPr>
                <w:rFonts w:ascii="Times New Roman" w:eastAsia="Times New Roman" w:hAnsi="Times New Roman" w:cs="David" w:hint="eastAsia"/>
                <w:sz w:val="24"/>
                <w:szCs w:val="24"/>
                <w:highlight w:val="green"/>
                <w:rtl/>
                <w:lang w:eastAsia="he-IL"/>
              </w:rPr>
            </w:rPrChange>
          </w:rPr>
          <w:t>הזה</w:t>
        </w:r>
        <w:r w:rsidR="00AA4390" w:rsidRPr="00AA4390">
          <w:rPr>
            <w:rFonts w:ascii="Times New Roman" w:eastAsia="Times New Roman" w:hAnsi="Times New Roman" w:cs="David"/>
            <w:sz w:val="24"/>
            <w:szCs w:val="24"/>
            <w:highlight w:val="yellow"/>
            <w:rtl/>
            <w:lang w:eastAsia="he-IL"/>
            <w:rPrChange w:id="351"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2" w:author="Ofir Tal" w:date="2021-02-19T11:38:00Z">
              <w:rPr>
                <w:rFonts w:ascii="Times New Roman" w:eastAsia="Times New Roman" w:hAnsi="Times New Roman" w:cs="David" w:hint="eastAsia"/>
                <w:sz w:val="24"/>
                <w:szCs w:val="24"/>
                <w:highlight w:val="green"/>
                <w:rtl/>
                <w:lang w:eastAsia="he-IL"/>
              </w:rPr>
            </w:rPrChange>
          </w:rPr>
          <w:t>זאת</w:t>
        </w:r>
        <w:r w:rsidR="00AA4390" w:rsidRPr="00AA4390">
          <w:rPr>
            <w:rFonts w:ascii="Times New Roman" w:eastAsia="Times New Roman" w:hAnsi="Times New Roman" w:cs="David"/>
            <w:sz w:val="24"/>
            <w:szCs w:val="24"/>
            <w:highlight w:val="yellow"/>
            <w:rtl/>
            <w:lang w:eastAsia="he-IL"/>
            <w:rPrChange w:id="353"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4" w:author="Ofir Tal" w:date="2021-02-19T11:38:00Z">
              <w:rPr>
                <w:rFonts w:ascii="Times New Roman" w:eastAsia="Times New Roman" w:hAnsi="Times New Roman" w:cs="David" w:hint="eastAsia"/>
                <w:sz w:val="24"/>
                <w:szCs w:val="24"/>
                <w:highlight w:val="green"/>
                <w:rtl/>
                <w:lang w:eastAsia="he-IL"/>
              </w:rPr>
            </w:rPrChange>
          </w:rPr>
          <w:t>שאלה</w:t>
        </w:r>
        <w:r w:rsidR="00AA4390" w:rsidRPr="00AA4390">
          <w:rPr>
            <w:rFonts w:ascii="Times New Roman" w:eastAsia="Times New Roman" w:hAnsi="Times New Roman" w:cs="David"/>
            <w:sz w:val="24"/>
            <w:szCs w:val="24"/>
            <w:highlight w:val="yellow"/>
            <w:rtl/>
            <w:lang w:eastAsia="he-IL"/>
            <w:rPrChange w:id="355"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6" w:author="Ofir Tal" w:date="2021-02-19T11:38:00Z">
              <w:rPr>
                <w:rFonts w:ascii="Times New Roman" w:eastAsia="Times New Roman" w:hAnsi="Times New Roman" w:cs="David" w:hint="eastAsia"/>
                <w:sz w:val="24"/>
                <w:szCs w:val="24"/>
                <w:highlight w:val="green"/>
                <w:rtl/>
                <w:lang w:eastAsia="he-IL"/>
              </w:rPr>
            </w:rPrChange>
          </w:rPr>
          <w:t>עובדתית</w:t>
        </w:r>
        <w:r w:rsidR="00AA4390" w:rsidRPr="00AA4390">
          <w:rPr>
            <w:rFonts w:ascii="Times New Roman" w:eastAsia="Times New Roman" w:hAnsi="Times New Roman" w:cs="David"/>
            <w:sz w:val="24"/>
            <w:szCs w:val="24"/>
            <w:highlight w:val="yellow"/>
            <w:rtl/>
            <w:lang w:eastAsia="he-IL"/>
            <w:rPrChange w:id="357"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8" w:author="Ofir Tal" w:date="2021-02-19T11:38:00Z">
              <w:rPr>
                <w:rFonts w:ascii="Times New Roman" w:eastAsia="Times New Roman" w:hAnsi="Times New Roman" w:cs="David" w:hint="eastAsia"/>
                <w:sz w:val="24"/>
                <w:szCs w:val="24"/>
                <w:highlight w:val="green"/>
                <w:rtl/>
                <w:lang w:eastAsia="he-IL"/>
              </w:rPr>
            </w:rPrChange>
          </w:rPr>
          <w:t>שצריכה</w:t>
        </w:r>
        <w:r w:rsidR="00AA4390" w:rsidRPr="00AA4390">
          <w:rPr>
            <w:rFonts w:ascii="Times New Roman" w:eastAsia="Times New Roman" w:hAnsi="Times New Roman" w:cs="David"/>
            <w:sz w:val="24"/>
            <w:szCs w:val="24"/>
            <w:highlight w:val="yellow"/>
            <w:rtl/>
            <w:lang w:eastAsia="he-IL"/>
            <w:rPrChange w:id="359"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0" w:author="Ofir Tal" w:date="2021-02-19T11:38:00Z">
              <w:rPr>
                <w:rFonts w:ascii="Times New Roman" w:eastAsia="Times New Roman" w:hAnsi="Times New Roman" w:cs="David" w:hint="eastAsia"/>
                <w:sz w:val="24"/>
                <w:szCs w:val="24"/>
                <w:highlight w:val="green"/>
                <w:rtl/>
                <w:lang w:eastAsia="he-IL"/>
              </w:rPr>
            </w:rPrChange>
          </w:rPr>
          <w:t>להתברר</w:t>
        </w:r>
        <w:r w:rsidR="00AA4390" w:rsidRPr="00AA4390">
          <w:rPr>
            <w:rFonts w:ascii="Times New Roman" w:eastAsia="Times New Roman" w:hAnsi="Times New Roman" w:cs="David"/>
            <w:sz w:val="24"/>
            <w:szCs w:val="24"/>
            <w:highlight w:val="yellow"/>
            <w:rtl/>
            <w:lang w:eastAsia="he-IL"/>
            <w:rPrChange w:id="361"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2" w:author="Ofir Tal" w:date="2021-02-19T11:38:00Z">
              <w:rPr>
                <w:rFonts w:ascii="Times New Roman" w:eastAsia="Times New Roman" w:hAnsi="Times New Roman" w:cs="David" w:hint="eastAsia"/>
                <w:sz w:val="24"/>
                <w:szCs w:val="24"/>
                <w:highlight w:val="green"/>
                <w:rtl/>
                <w:lang w:eastAsia="he-IL"/>
              </w:rPr>
            </w:rPrChange>
          </w:rPr>
          <w:t>באזורי</w:t>
        </w:r>
        <w:r w:rsidR="00AA4390" w:rsidRPr="00AA4390">
          <w:rPr>
            <w:rFonts w:ascii="Times New Roman" w:eastAsia="Times New Roman" w:hAnsi="Times New Roman" w:cs="David"/>
            <w:sz w:val="24"/>
            <w:szCs w:val="24"/>
            <w:highlight w:val="yellow"/>
            <w:rtl/>
            <w:lang w:eastAsia="he-IL"/>
            <w:rPrChange w:id="363"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4" w:author="Ofir Tal" w:date="2021-02-19T11:38:00Z">
              <w:rPr>
                <w:rFonts w:ascii="Times New Roman" w:eastAsia="Times New Roman" w:hAnsi="Times New Roman" w:cs="David" w:hint="eastAsia"/>
                <w:sz w:val="24"/>
                <w:szCs w:val="24"/>
                <w:highlight w:val="green"/>
                <w:rtl/>
                <w:lang w:eastAsia="he-IL"/>
              </w:rPr>
            </w:rPrChange>
          </w:rPr>
          <w:t>אבל</w:t>
        </w:r>
        <w:r w:rsidR="00AA4390" w:rsidRPr="00AA4390">
          <w:rPr>
            <w:rFonts w:ascii="Times New Roman" w:eastAsia="Times New Roman" w:hAnsi="Times New Roman" w:cs="David"/>
            <w:sz w:val="24"/>
            <w:szCs w:val="24"/>
            <w:highlight w:val="yellow"/>
            <w:rtl/>
            <w:lang w:eastAsia="he-IL"/>
            <w:rPrChange w:id="365"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6" w:author="Ofir Tal" w:date="2021-02-19T11:38:00Z">
              <w:rPr>
                <w:rFonts w:ascii="Times New Roman" w:eastAsia="Times New Roman" w:hAnsi="Times New Roman" w:cs="David" w:hint="eastAsia"/>
                <w:sz w:val="24"/>
                <w:szCs w:val="24"/>
                <w:highlight w:val="green"/>
                <w:rtl/>
                <w:lang w:eastAsia="he-IL"/>
              </w:rPr>
            </w:rPrChange>
          </w:rPr>
          <w:t>ניסיתי</w:t>
        </w:r>
        <w:r w:rsidR="00AA4390" w:rsidRPr="00AA4390">
          <w:rPr>
            <w:rFonts w:ascii="Times New Roman" w:eastAsia="Times New Roman" w:hAnsi="Times New Roman" w:cs="David"/>
            <w:sz w:val="24"/>
            <w:szCs w:val="24"/>
            <w:highlight w:val="yellow"/>
            <w:rtl/>
            <w:lang w:eastAsia="he-IL"/>
            <w:rPrChange w:id="367"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8" w:author="Ofir Tal" w:date="2021-02-19T11:38:00Z">
              <w:rPr>
                <w:rFonts w:ascii="Times New Roman" w:eastAsia="Times New Roman" w:hAnsi="Times New Roman" w:cs="David" w:hint="eastAsia"/>
                <w:sz w:val="24"/>
                <w:szCs w:val="24"/>
                <w:highlight w:val="green"/>
                <w:rtl/>
                <w:lang w:eastAsia="he-IL"/>
              </w:rPr>
            </w:rPrChange>
          </w:rPr>
          <w:t>למעלה</w:t>
        </w:r>
      </w:ins>
    </w:p>
    <w:p w:rsidR="00112DF7" w:rsidDel="00AA4390" w:rsidRDefault="00112DF7" w:rsidP="00112DF7">
      <w:pPr>
        <w:tabs>
          <w:tab w:val="left" w:pos="566"/>
        </w:tabs>
        <w:spacing w:after="200" w:line="360" w:lineRule="auto"/>
        <w:ind w:left="566"/>
        <w:jc w:val="both"/>
        <w:rPr>
          <w:del w:id="369" w:author="Ofir Tal" w:date="2021-02-19T11:39:00Z"/>
          <w:rFonts w:ascii="Times New Roman" w:eastAsia="Times New Roman" w:hAnsi="Times New Roman" w:cs="David"/>
          <w:sz w:val="24"/>
          <w:szCs w:val="24"/>
          <w:highlight w:val="green"/>
          <w:rtl/>
          <w:lang w:eastAsia="he-IL"/>
        </w:rPr>
      </w:pPr>
      <w:del w:id="370" w:author="Ofir Tal" w:date="2021-02-19T11:39:00Z">
        <w:r w:rsidDel="00AA4390">
          <w:rPr>
            <w:rFonts w:ascii="Times New Roman" w:eastAsia="Times New Roman" w:hAnsi="Times New Roman" w:cs="David" w:hint="cs"/>
            <w:sz w:val="24"/>
            <w:szCs w:val="24"/>
            <w:highlight w:val="green"/>
            <w:rtl/>
            <w:lang w:eastAsia="he-IL"/>
          </w:rPr>
          <w:delText xml:space="preserve">ואבהיר: </w:delText>
        </w:r>
        <w:r w:rsidR="00E41752" w:rsidDel="00AA4390">
          <w:rPr>
            <w:rFonts w:ascii="Times New Roman" w:eastAsia="Times New Roman" w:hAnsi="Times New Roman" w:cs="David" w:hint="cs"/>
            <w:sz w:val="24"/>
            <w:szCs w:val="24"/>
            <w:highlight w:val="green"/>
            <w:rtl/>
            <w:lang w:eastAsia="he-IL"/>
          </w:rPr>
          <w:delText>בכל הפרישות של עובדים בכירים</w:delText>
        </w:r>
        <w:r w:rsidDel="00AA4390">
          <w:rPr>
            <w:rFonts w:ascii="Times New Roman" w:eastAsia="Times New Roman" w:hAnsi="Times New Roman" w:cs="David" w:hint="cs"/>
            <w:sz w:val="24"/>
            <w:szCs w:val="24"/>
            <w:highlight w:val="green"/>
            <w:rtl/>
            <w:lang w:eastAsia="he-IL"/>
          </w:rPr>
          <w:delText>,</w:delText>
        </w:r>
        <w:r w:rsidR="005B516E" w:rsidDel="00AA4390">
          <w:rPr>
            <w:rFonts w:ascii="Times New Roman" w:eastAsia="Times New Roman" w:hAnsi="Times New Roman" w:cs="David" w:hint="cs"/>
            <w:sz w:val="24"/>
            <w:szCs w:val="24"/>
            <w:highlight w:val="green"/>
            <w:rtl/>
            <w:lang w:eastAsia="he-IL"/>
          </w:rPr>
          <w:delText xml:space="preserve"> עובדת </w:delText>
        </w:r>
        <w:r w:rsidDel="00AA4390">
          <w:rPr>
            <w:rFonts w:ascii="Times New Roman" w:eastAsia="Times New Roman" w:hAnsi="Times New Roman" w:cs="David" w:hint="cs"/>
            <w:sz w:val="24"/>
            <w:szCs w:val="24"/>
            <w:highlight w:val="green"/>
            <w:rtl/>
            <w:lang w:eastAsia="he-IL"/>
          </w:rPr>
          <w:delText xml:space="preserve">(במקרה שלי: טובה בניטה) </w:delText>
        </w:r>
        <w:r w:rsidR="005B516E" w:rsidDel="00AA4390">
          <w:rPr>
            <w:rFonts w:ascii="Times New Roman" w:eastAsia="Times New Roman" w:hAnsi="Times New Roman" w:cs="David" w:hint="cs"/>
            <w:sz w:val="24"/>
            <w:szCs w:val="24"/>
            <w:highlight w:val="green"/>
            <w:rtl/>
            <w:lang w:eastAsia="he-IL"/>
          </w:rPr>
          <w:delText>של ה</w:delText>
        </w:r>
        <w:r w:rsidR="00E41752" w:rsidDel="00AA4390">
          <w:rPr>
            <w:rFonts w:ascii="Times New Roman" w:eastAsia="Times New Roman" w:hAnsi="Times New Roman" w:cs="David" w:hint="cs"/>
            <w:sz w:val="24"/>
            <w:szCs w:val="24"/>
            <w:highlight w:val="green"/>
            <w:rtl/>
            <w:lang w:eastAsia="he-IL"/>
          </w:rPr>
          <w:delText xml:space="preserve">ממונה על המינהל הבכיר בנש"מ </w:delText>
        </w:r>
        <w:r w:rsidDel="00AA4390">
          <w:rPr>
            <w:rFonts w:ascii="Times New Roman" w:eastAsia="Times New Roman" w:hAnsi="Times New Roman" w:cs="David" w:hint="cs"/>
            <w:sz w:val="24"/>
            <w:szCs w:val="24"/>
            <w:highlight w:val="green"/>
            <w:rtl/>
            <w:lang w:eastAsia="he-IL"/>
          </w:rPr>
          <w:delText xml:space="preserve">(במקרה שלי: מ. אהרונוב, שאין לו מושג ירוק בנושאי פנסיה) </w:delText>
        </w:r>
        <w:r w:rsidR="005B516E" w:rsidDel="00AA4390">
          <w:rPr>
            <w:rFonts w:ascii="Times New Roman" w:eastAsia="Times New Roman" w:hAnsi="Times New Roman" w:cs="David" w:hint="cs"/>
            <w:sz w:val="24"/>
            <w:szCs w:val="24"/>
            <w:highlight w:val="green"/>
            <w:rtl/>
            <w:lang w:eastAsia="he-IL"/>
          </w:rPr>
          <w:delText>מקבלת מציון לוי</w:delText>
        </w:r>
        <w:r w:rsidDel="00AA4390">
          <w:rPr>
            <w:rFonts w:ascii="Times New Roman" w:eastAsia="Times New Roman" w:hAnsi="Times New Roman" w:cs="David" w:hint="cs"/>
            <w:sz w:val="24"/>
            <w:szCs w:val="24"/>
            <w:highlight w:val="green"/>
            <w:rtl/>
            <w:lang w:eastAsia="he-IL"/>
          </w:rPr>
          <w:delText xml:space="preserve"> </w:delText>
        </w:r>
        <w:r w:rsidR="005B516E" w:rsidDel="00AA4390">
          <w:rPr>
            <w:rFonts w:ascii="Times New Roman" w:eastAsia="Times New Roman" w:hAnsi="Times New Roman" w:cs="David" w:hint="cs"/>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(העומד בראש האגף לפרישה וגימלאות בנשם) את ההנחיות, </w:delText>
        </w:r>
        <w:r w:rsidR="00E41752" w:rsidDel="00AA4390">
          <w:rPr>
            <w:rFonts w:ascii="Times New Roman" w:eastAsia="Times New Roman" w:hAnsi="Times New Roman" w:cs="David" w:hint="cs"/>
            <w:sz w:val="24"/>
            <w:szCs w:val="24"/>
            <w:highlight w:val="green"/>
            <w:rtl/>
            <w:lang w:eastAsia="he-IL"/>
          </w:rPr>
          <w:delText>איזו</w:delText>
        </w:r>
        <w:r w:rsidR="00536117" w:rsidDel="00AA4390">
          <w:rPr>
            <w:rFonts w:ascii="Times New Roman" w:eastAsia="Times New Roman" w:hAnsi="Times New Roman" w:cs="David" w:hint="cs"/>
            <w:sz w:val="24"/>
            <w:szCs w:val="24"/>
            <w:highlight w:val="green"/>
            <w:rtl/>
            <w:lang w:eastAsia="he-IL"/>
          </w:rPr>
          <w:delText xml:space="preserve"> </w:delText>
        </w:r>
        <w:r w:rsidR="00E41752" w:rsidDel="00AA4390">
          <w:rPr>
            <w:rFonts w:ascii="Times New Roman" w:eastAsia="Times New Roman" w:hAnsi="Times New Roman" w:cs="David" w:hint="cs"/>
            <w:sz w:val="24"/>
            <w:szCs w:val="24"/>
            <w:highlight w:val="green"/>
            <w:rtl/>
            <w:lang w:eastAsia="he-IL"/>
          </w:rPr>
          <w:delText>פנסיה, איזו דרגה, כמה אחוזים, איך הנוסחה וכו'</w:delText>
        </w:r>
        <w:r w:rsidDel="00AA4390">
          <w:rPr>
            <w:rFonts w:ascii="Times New Roman" w:eastAsia="Times New Roman" w:hAnsi="Times New Roman" w:cs="David" w:hint="cs"/>
            <w:sz w:val="24"/>
            <w:szCs w:val="24"/>
            <w:highlight w:val="green"/>
            <w:rtl/>
            <w:lang w:eastAsia="he-IL"/>
          </w:rPr>
          <w:delText xml:space="preserve">, </w:delText>
        </w:r>
        <w:r w:rsidR="00E41752" w:rsidDel="00AA4390">
          <w:rPr>
            <w:rFonts w:ascii="Times New Roman" w:eastAsia="Times New Roman" w:hAnsi="Times New Roman" w:cs="David" w:hint="cs"/>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העובדת מכינה את המכתב אל מינהל הגימלאות (שטאנץ קבוע) מחתימה את המנהל, </w:delText>
        </w:r>
        <w:r w:rsidR="00E41752" w:rsidDel="00AA4390">
          <w:rPr>
            <w:rFonts w:ascii="Times New Roman" w:eastAsia="Times New Roman" w:hAnsi="Times New Roman" w:cs="David" w:hint="cs"/>
            <w:sz w:val="24"/>
            <w:szCs w:val="24"/>
            <w:highlight w:val="green"/>
            <w:rtl/>
            <w:lang w:eastAsia="he-IL"/>
          </w:rPr>
          <w:delText xml:space="preserve">והממונה </w:delText>
        </w:r>
        <w:r w:rsidDel="00AA4390">
          <w:rPr>
            <w:rFonts w:ascii="Times New Roman" w:eastAsia="Times New Roman" w:hAnsi="Times New Roman" w:cs="David" w:hint="cs"/>
            <w:sz w:val="24"/>
            <w:szCs w:val="24"/>
            <w:highlight w:val="green"/>
            <w:rtl/>
            <w:lang w:eastAsia="he-IL"/>
          </w:rPr>
          <w:delText xml:space="preserve">על הגימלאות </w:delText>
        </w:r>
        <w:r w:rsidR="00E41752" w:rsidDel="00AA4390">
          <w:rPr>
            <w:rFonts w:ascii="Times New Roman" w:eastAsia="Times New Roman" w:hAnsi="Times New Roman" w:cs="David" w:hint="cs"/>
            <w:sz w:val="24"/>
            <w:szCs w:val="24"/>
            <w:highlight w:val="green"/>
            <w:rtl/>
            <w:lang w:eastAsia="he-IL"/>
          </w:rPr>
          <w:delText>מעתיק</w:delText>
        </w:r>
        <w:r w:rsidR="00AE7F6C" w:rsidDel="00AA4390">
          <w:rPr>
            <w:rFonts w:ascii="Times New Roman" w:eastAsia="Times New Roman" w:hAnsi="Times New Roman" w:cs="David" w:hint="cs"/>
            <w:sz w:val="24"/>
            <w:szCs w:val="24"/>
            <w:highlight w:val="green"/>
            <w:rtl/>
            <w:lang w:eastAsia="he-IL"/>
          </w:rPr>
          <w:delText>ה</w:delText>
        </w:r>
        <w:r w:rsidR="00E41752" w:rsidDel="00AA4390">
          <w:rPr>
            <w:rFonts w:ascii="Times New Roman" w:eastAsia="Times New Roman" w:hAnsi="Times New Roman" w:cs="David" w:hint="cs"/>
            <w:sz w:val="24"/>
            <w:szCs w:val="24"/>
            <w:highlight w:val="green"/>
            <w:rtl/>
            <w:lang w:eastAsia="he-IL"/>
          </w:rPr>
          <w:delText xml:space="preserve"> אותם ומפיק</w:delText>
        </w:r>
        <w:r w:rsidR="00AE7F6C" w:rsidDel="00AA4390">
          <w:rPr>
            <w:rFonts w:ascii="Times New Roman" w:eastAsia="Times New Roman" w:hAnsi="Times New Roman" w:cs="David" w:hint="cs"/>
            <w:sz w:val="24"/>
            <w:szCs w:val="24"/>
            <w:highlight w:val="green"/>
            <w:rtl/>
            <w:lang w:eastAsia="he-IL"/>
          </w:rPr>
          <w:delText>ה</w:delText>
        </w:r>
        <w:r w:rsidR="00E41752" w:rsidDel="00AA4390">
          <w:rPr>
            <w:rFonts w:ascii="Times New Roman" w:eastAsia="Times New Roman" w:hAnsi="Times New Roman" w:cs="David" w:hint="cs"/>
            <w:sz w:val="24"/>
            <w:szCs w:val="24"/>
            <w:highlight w:val="green"/>
            <w:rtl/>
            <w:lang w:eastAsia="he-IL"/>
          </w:rPr>
          <w:delText xml:space="preserve"> "אישור גימלאות".</w:delText>
        </w:r>
        <w:r w:rsidRPr="00112DF7" w:rsidDel="00AA4390">
          <w:rPr>
            <w:rFonts w:ascii="Times New Roman" w:eastAsia="Times New Roman" w:hAnsi="Times New Roman" w:cs="David" w:hint="cs"/>
            <w:sz w:val="24"/>
            <w:szCs w:val="24"/>
            <w:highlight w:val="green"/>
            <w:rtl/>
            <w:lang w:eastAsia="he-IL"/>
          </w:rPr>
          <w:delText xml:space="preserve"> </w:delText>
        </w:r>
      </w:del>
    </w:p>
    <w:p w:rsidR="00E41752" w:rsidDel="00AA4390" w:rsidRDefault="00E41752" w:rsidP="00AE7F6C">
      <w:pPr>
        <w:tabs>
          <w:tab w:val="left" w:pos="566"/>
        </w:tabs>
        <w:spacing w:after="200" w:line="360" w:lineRule="auto"/>
        <w:ind w:left="566"/>
        <w:jc w:val="both"/>
        <w:rPr>
          <w:del w:id="371" w:author="Ofir Tal" w:date="2021-02-19T11:39:00Z"/>
          <w:rFonts w:ascii="Times New Roman" w:eastAsia="Times New Roman" w:hAnsi="Times New Roman" w:cs="David"/>
          <w:sz w:val="24"/>
          <w:szCs w:val="24"/>
          <w:highlight w:val="green"/>
          <w:rtl/>
          <w:lang w:eastAsia="he-IL"/>
        </w:rPr>
      </w:pPr>
      <w:del w:id="372" w:author="Ofir Tal" w:date="2021-02-19T11:39:00Z">
        <w:r w:rsidDel="00AA4390">
          <w:rPr>
            <w:rFonts w:ascii="Times New Roman" w:eastAsia="Times New Roman" w:hAnsi="Times New Roman" w:cs="David" w:hint="cs"/>
            <w:sz w:val="24"/>
            <w:szCs w:val="24"/>
            <w:highlight w:val="green"/>
            <w:rtl/>
            <w:lang w:eastAsia="he-IL"/>
          </w:rPr>
          <w:delText xml:space="preserve">           פסק דין שקובע שבמתכונת הזו אין </w:delText>
        </w:r>
        <w:r w:rsidR="00112DF7" w:rsidDel="00AA4390">
          <w:rPr>
            <w:rFonts w:ascii="Times New Roman" w:eastAsia="Times New Roman" w:hAnsi="Times New Roman" w:cs="David" w:hint="cs"/>
            <w:sz w:val="24"/>
            <w:szCs w:val="24"/>
            <w:highlight w:val="green"/>
            <w:rtl/>
            <w:lang w:eastAsia="he-IL"/>
          </w:rPr>
          <w:delText xml:space="preserve">כלל </w:delText>
        </w:r>
        <w:r w:rsidDel="00AA4390">
          <w:rPr>
            <w:rFonts w:ascii="Times New Roman" w:eastAsia="Times New Roman" w:hAnsi="Times New Roman" w:cs="David" w:hint="cs"/>
            <w:sz w:val="24"/>
            <w:szCs w:val="24"/>
            <w:highlight w:val="green"/>
            <w:rtl/>
            <w:lang w:eastAsia="he-IL"/>
          </w:rPr>
          <w:delText xml:space="preserve">החלטת ממונה </w:delText>
        </w:r>
        <w:r w:rsidR="00112DF7" w:rsidDel="00AA4390">
          <w:rPr>
            <w:rFonts w:ascii="Times New Roman" w:eastAsia="Times New Roman" w:hAnsi="Times New Roman" w:cs="David" w:hint="cs"/>
            <w:sz w:val="24"/>
            <w:szCs w:val="24"/>
            <w:highlight w:val="green"/>
            <w:rtl/>
            <w:lang w:eastAsia="he-IL"/>
          </w:rPr>
          <w:delText>כנדרש ע"פ חוק ה</w:delText>
        </w:r>
        <w:r w:rsidDel="00AA4390">
          <w:rPr>
            <w:rFonts w:ascii="Times New Roman" w:eastAsia="Times New Roman" w:hAnsi="Times New Roman" w:cs="David" w:hint="cs"/>
            <w:sz w:val="24"/>
            <w:szCs w:val="24"/>
            <w:highlight w:val="green"/>
            <w:rtl/>
            <w:lang w:eastAsia="he-IL"/>
          </w:rPr>
          <w:delText xml:space="preserve">גימלאות </w:delText>
        </w:r>
        <w:r w:rsidR="00AE7F6C" w:rsidDel="00AA4390">
          <w:rPr>
            <w:rFonts w:ascii="Times New Roman" w:eastAsia="Times New Roman" w:hAnsi="Times New Roman" w:cs="David" w:hint="cs"/>
            <w:sz w:val="24"/>
            <w:szCs w:val="24"/>
            <w:highlight w:val="green"/>
            <w:rtl/>
            <w:lang w:eastAsia="he-IL"/>
          </w:rPr>
          <w:delText xml:space="preserve"> המ</w:delText>
        </w:r>
        <w:r w:rsidR="005B516E" w:rsidDel="00AA4390">
          <w:rPr>
            <w:rFonts w:ascii="Times New Roman" w:eastAsia="Times New Roman" w:hAnsi="Times New Roman" w:cs="David" w:hint="cs"/>
            <w:sz w:val="24"/>
            <w:szCs w:val="24"/>
            <w:highlight w:val="green"/>
            <w:rtl/>
            <w:lang w:eastAsia="he-IL"/>
          </w:rPr>
          <w:delText xml:space="preserve">סלק למעשה את מגבלת ההתישנות של 60יום </w:delText>
        </w:r>
        <w:r w:rsidR="00AE7F6C" w:rsidDel="00AA4390">
          <w:rPr>
            <w:rFonts w:ascii="Times New Roman" w:eastAsia="Times New Roman" w:hAnsi="Times New Roman" w:cs="David" w:hint="cs"/>
            <w:sz w:val="24"/>
            <w:szCs w:val="24"/>
            <w:highlight w:val="green"/>
            <w:rtl/>
            <w:lang w:eastAsia="he-IL"/>
          </w:rPr>
          <w:delText xml:space="preserve">(והיום: שנה) </w:delText>
        </w:r>
        <w:r w:rsidR="005B516E" w:rsidDel="00AA4390">
          <w:rPr>
            <w:rFonts w:ascii="Times New Roman" w:eastAsia="Times New Roman" w:hAnsi="Times New Roman" w:cs="David" w:hint="cs"/>
            <w:sz w:val="24"/>
            <w:szCs w:val="24"/>
            <w:highlight w:val="green"/>
            <w:rtl/>
            <w:lang w:eastAsia="he-IL"/>
          </w:rPr>
          <w:delText>לפי</w:delText>
        </w:r>
        <w:r w:rsidR="00AE7F6C" w:rsidDel="00AA4390">
          <w:rPr>
            <w:rFonts w:ascii="Times New Roman" w:eastAsia="Times New Roman" w:hAnsi="Times New Roman" w:cs="David" w:hint="cs"/>
            <w:sz w:val="24"/>
            <w:szCs w:val="24"/>
            <w:highlight w:val="green"/>
            <w:rtl/>
            <w:lang w:eastAsia="he-IL"/>
          </w:rPr>
          <w:delText xml:space="preserve"> ס'</w:delText>
        </w:r>
        <w:r w:rsidR="005B516E" w:rsidDel="00AA4390">
          <w:rPr>
            <w:rFonts w:ascii="Times New Roman" w:eastAsia="Times New Roman" w:hAnsi="Times New Roman" w:cs="David" w:hint="cs"/>
            <w:sz w:val="24"/>
            <w:szCs w:val="24"/>
            <w:highlight w:val="green"/>
            <w:rtl/>
            <w:lang w:eastAsia="he-IL"/>
          </w:rPr>
          <w:delText xml:space="preserve"> 43 על כל "אישורי הגימלאות" של הממונה </w:delText>
        </w:r>
        <w:r w:rsidR="00536117" w:rsidDel="00AA4390">
          <w:rPr>
            <w:rFonts w:ascii="Times New Roman" w:eastAsia="Times New Roman" w:hAnsi="Times New Roman" w:cs="David" w:hint="cs"/>
            <w:sz w:val="24"/>
            <w:szCs w:val="24"/>
            <w:highlight w:val="green"/>
            <w:rtl/>
            <w:lang w:eastAsia="he-IL"/>
          </w:rPr>
          <w:delText>הוא סופר בעייתי למדינה (לפחות בהקשר של אלפי החלטות לגימלאות של בכירים. שתמיד נעשו באותה מתכונת</w:delText>
        </w:r>
        <w:r w:rsidR="005B516E" w:rsidRPr="005B516E" w:rsidDel="00AA4390">
          <w:rPr>
            <w:rFonts w:ascii="Times New Roman" w:eastAsia="Times New Roman" w:hAnsi="Times New Roman" w:cs="David" w:hint="cs"/>
            <w:sz w:val="24"/>
            <w:szCs w:val="24"/>
            <w:highlight w:val="green"/>
            <w:rtl/>
            <w:lang w:eastAsia="he-IL"/>
          </w:rPr>
          <w:delText xml:space="preserve"> </w:delText>
        </w:r>
        <w:r w:rsidR="005B516E" w:rsidDel="00AA4390">
          <w:rPr>
            <w:rFonts w:ascii="Times New Roman" w:eastAsia="Times New Roman" w:hAnsi="Times New Roman" w:cs="David" w:hint="cs"/>
            <w:sz w:val="24"/>
            <w:szCs w:val="24"/>
            <w:highlight w:val="green"/>
            <w:rtl/>
            <w:lang w:eastAsia="he-IL"/>
          </w:rPr>
          <w:delText>והפרקליטה לא מבינה זאת כלל)</w:delText>
        </w:r>
        <w:r w:rsidR="00536117" w:rsidDel="00AA4390">
          <w:rPr>
            <w:rFonts w:ascii="Times New Roman" w:eastAsia="Times New Roman" w:hAnsi="Times New Roman" w:cs="David" w:hint="cs"/>
            <w:sz w:val="24"/>
            <w:szCs w:val="24"/>
            <w:highlight w:val="green"/>
            <w:rtl/>
            <w:lang w:eastAsia="he-IL"/>
          </w:rPr>
          <w:delText xml:space="preserve">. </w:delText>
        </w:r>
        <w:r w:rsidR="00AE7F6C" w:rsidDel="00AA4390">
          <w:rPr>
            <w:rFonts w:ascii="Times New Roman" w:eastAsia="Times New Roman" w:hAnsi="Times New Roman" w:cs="David" w:hint="cs"/>
            <w:sz w:val="24"/>
            <w:szCs w:val="24"/>
            <w:highlight w:val="green"/>
            <w:rtl/>
            <w:lang w:eastAsia="he-IL"/>
          </w:rPr>
          <w:delText>יצוצו</w:delText>
        </w:r>
        <w:r w:rsidR="00536117" w:rsidDel="00AA4390">
          <w:rPr>
            <w:rFonts w:ascii="Times New Roman" w:eastAsia="Times New Roman" w:hAnsi="Times New Roman" w:cs="David" w:hint="cs"/>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אין ספור אפשרויות לעירעורים של אנשים לא מרוצים -ויש הרבה כאלה </w:delText>
        </w:r>
        <w:r w:rsidDel="00AA4390">
          <w:rPr>
            <w:rFonts w:ascii="Times New Roman" w:eastAsia="Times New Roman" w:hAnsi="Times New Roman" w:cs="David"/>
            <w:sz w:val="24"/>
            <w:szCs w:val="24"/>
            <w:highlight w:val="green"/>
            <w:rtl/>
            <w:lang w:eastAsia="he-IL"/>
          </w:rPr>
          <w:delText>–</w:delText>
        </w:r>
        <w:r w:rsidDel="00AA4390">
          <w:rPr>
            <w:rFonts w:ascii="Times New Roman" w:eastAsia="Times New Roman" w:hAnsi="Times New Roman" w:cs="David" w:hint="cs"/>
            <w:sz w:val="24"/>
            <w:szCs w:val="24"/>
            <w:highlight w:val="green"/>
            <w:rtl/>
            <w:lang w:eastAsia="he-IL"/>
          </w:rPr>
          <w:delText xml:space="preserve">לרבות פנסיונרים משועממים לאלפיהם שעיתותם בידם, שישמחו לנסות את מזלם ולהגדיל את הפנסיה שלהם רטרואקטיבית, והמערכת כולה תאלץ להתארגנות </w:delText>
        </w:r>
        <w:r w:rsidR="00AE7F6C" w:rsidDel="00AA4390">
          <w:rPr>
            <w:rFonts w:ascii="Times New Roman" w:eastAsia="Times New Roman" w:hAnsi="Times New Roman" w:cs="David"/>
            <w:sz w:val="24"/>
            <w:szCs w:val="24"/>
            <w:highlight w:val="green"/>
            <w:rtl/>
            <w:lang w:eastAsia="he-IL"/>
          </w:rPr>
          <w:delText>–</w:delText>
        </w:r>
        <w:r w:rsidR="00AE7F6C" w:rsidDel="00AA4390">
          <w:rPr>
            <w:rFonts w:ascii="Times New Roman" w:eastAsia="Times New Roman" w:hAnsi="Times New Roman" w:cs="David" w:hint="cs"/>
            <w:sz w:val="24"/>
            <w:szCs w:val="24"/>
            <w:highlight w:val="green"/>
            <w:rtl/>
            <w:lang w:eastAsia="he-IL"/>
          </w:rPr>
          <w:delText xml:space="preserve">לא פשוטה- </w:delText>
        </w:r>
        <w:r w:rsidDel="00AA4390">
          <w:rPr>
            <w:rFonts w:ascii="Times New Roman" w:eastAsia="Times New Roman" w:hAnsi="Times New Roman" w:cs="David" w:hint="cs"/>
            <w:sz w:val="24"/>
            <w:szCs w:val="24"/>
            <w:highlight w:val="green"/>
            <w:rtl/>
            <w:lang w:eastAsia="he-IL"/>
          </w:rPr>
          <w:delText xml:space="preserve">מחדש לעתיד. הנזק העינייני והכלכלי למדינה יכול להיות אדיר. </w:delText>
        </w:r>
        <w:r w:rsidRPr="00E41752" w:rsidDel="00AA4390">
          <w:rPr>
            <w:rFonts w:ascii="Times New Roman" w:eastAsia="Times New Roman" w:hAnsi="Times New Roman" w:cs="David" w:hint="cs"/>
            <w:b/>
            <w:bCs/>
            <w:sz w:val="24"/>
            <w:szCs w:val="24"/>
            <w:highlight w:val="green"/>
            <w:rtl/>
            <w:lang w:eastAsia="he-IL"/>
          </w:rPr>
          <w:delText>אין ספק שלמדינה עדיף שלא להגיע לפסק דין כזה</w:delText>
        </w:r>
      </w:del>
    </w:p>
    <w:p w:rsidR="00164CB8" w:rsidRDefault="00E41752" w:rsidP="004A730C">
      <w:pPr>
        <w:tabs>
          <w:tab w:val="left" w:pos="566"/>
        </w:tabs>
        <w:spacing w:after="200" w:line="360" w:lineRule="auto"/>
        <w:ind w:left="566"/>
        <w:jc w:val="both"/>
        <w:rPr>
          <w:rFonts w:ascii="David" w:eastAsia="Calibri" w:hAnsi="David" w:cs="David"/>
          <w:sz w:val="24"/>
          <w:szCs w:val="24"/>
          <w:rtl/>
        </w:rPr>
      </w:pPr>
      <w:del w:id="373" w:author="Ofir Tal" w:date="2021-02-19T11:39:00Z">
        <w:r w:rsidDel="00AA4390">
          <w:rPr>
            <w:rFonts w:ascii="Times New Roman" w:eastAsia="Times New Roman" w:hAnsi="Times New Roman" w:cs="David" w:hint="cs"/>
            <w:sz w:val="24"/>
            <w:szCs w:val="24"/>
            <w:highlight w:val="green"/>
            <w:rtl/>
            <w:lang w:eastAsia="he-IL"/>
          </w:rPr>
          <w:delText>מבחינתינו יש כאן</w:delText>
        </w:r>
        <w:r w:rsidR="00AE7F6C" w:rsidDel="00AA4390">
          <w:rPr>
            <w:rFonts w:ascii="Times New Roman" w:eastAsia="Times New Roman" w:hAnsi="Times New Roman" w:cs="David" w:hint="cs"/>
            <w:sz w:val="24"/>
            <w:szCs w:val="24"/>
            <w:highlight w:val="green"/>
            <w:rtl/>
            <w:lang w:eastAsia="he-IL"/>
          </w:rPr>
          <w:delText xml:space="preserve"> לדעתי </w:delText>
        </w:r>
        <w:r w:rsidDel="00AA4390">
          <w:rPr>
            <w:rFonts w:ascii="Times New Roman" w:eastAsia="Times New Roman" w:hAnsi="Times New Roman" w:cs="David" w:hint="cs"/>
            <w:sz w:val="24"/>
            <w:szCs w:val="24"/>
            <w:highlight w:val="green"/>
            <w:rtl/>
            <w:lang w:eastAsia="he-IL"/>
          </w:rPr>
          <w:delText xml:space="preserve"> </w:delText>
        </w:r>
        <w:r w:rsidRPr="00AE7F6C" w:rsidDel="00AA4390">
          <w:rPr>
            <w:rFonts w:ascii="Times New Roman" w:eastAsia="Times New Roman" w:hAnsi="Times New Roman" w:cs="David" w:hint="cs"/>
            <w:b/>
            <w:bCs/>
            <w:sz w:val="24"/>
            <w:szCs w:val="24"/>
            <w:highlight w:val="green"/>
            <w:rtl/>
            <w:lang w:eastAsia="he-IL"/>
          </w:rPr>
          <w:delText>מנוף רציני  לניהול מו"מ זריז -עכשיו, לפני פס"ד כזה- שכדאי לנצל</w:delText>
        </w:r>
        <w:r w:rsidDel="00AA4390">
          <w:rPr>
            <w:rFonts w:ascii="Times New Roman" w:eastAsia="Times New Roman" w:hAnsi="Times New Roman" w:cs="David" w:hint="cs"/>
            <w:sz w:val="24"/>
            <w:szCs w:val="24"/>
            <w:highlight w:val="green"/>
            <w:rtl/>
            <w:lang w:eastAsia="he-IL"/>
          </w:rPr>
          <w:delText>. אם  נשכיל לה</w:delText>
        </w:r>
        <w:r w:rsidR="00AE7F6C" w:rsidDel="00AA4390">
          <w:rPr>
            <w:rFonts w:ascii="Times New Roman" w:eastAsia="Times New Roman" w:hAnsi="Times New Roman" w:cs="David" w:hint="cs"/>
            <w:sz w:val="24"/>
            <w:szCs w:val="24"/>
            <w:highlight w:val="green"/>
            <w:rtl/>
            <w:lang w:eastAsia="he-IL"/>
          </w:rPr>
          <w:delText xml:space="preserve">ציג לפרקליטות את </w:delText>
        </w:r>
        <w:r w:rsidDel="00AA4390">
          <w:rPr>
            <w:rFonts w:ascii="Times New Roman" w:eastAsia="Times New Roman" w:hAnsi="Times New Roman" w:cs="David" w:hint="cs"/>
            <w:sz w:val="24"/>
            <w:szCs w:val="24"/>
            <w:highlight w:val="green"/>
            <w:rtl/>
            <w:lang w:eastAsia="he-IL"/>
          </w:rPr>
          <w:delText>הסיכון שהם לוקחים לנזק פוטנציאלי כבד מפסק דין תקדימי כזה בארצי, לעומת סיום הסאגה שלי במו"מ ענייני ומהיר שעלותה למדינה שולית שבשולית שבשולית</w:delText>
        </w:r>
        <w:r w:rsidR="004A730C" w:rsidDel="00AA4390">
          <w:rPr>
            <w:rFonts w:ascii="Times New Roman" w:eastAsia="Times New Roman" w:hAnsi="Times New Roman" w:cs="David" w:hint="cs"/>
            <w:sz w:val="24"/>
            <w:szCs w:val="24"/>
            <w:highlight w:val="green"/>
            <w:rtl/>
            <w:lang w:eastAsia="he-IL"/>
          </w:rPr>
          <w:delText xml:space="preserve"> ולכן חשוב שאנחנו נבין שהמסרים שלנו </w:delText>
        </w:r>
        <w:r w:rsidR="004A730C" w:rsidDel="00AA4390">
          <w:rPr>
            <w:rFonts w:ascii="Times New Roman" w:eastAsia="Times New Roman" w:hAnsi="Times New Roman" w:cs="David"/>
            <w:sz w:val="24"/>
            <w:szCs w:val="24"/>
            <w:highlight w:val="green"/>
            <w:rtl/>
            <w:lang w:eastAsia="he-IL"/>
          </w:rPr>
          <w:delText>–</w:delText>
        </w:r>
        <w:r w:rsidR="004A730C" w:rsidDel="00AA4390">
          <w:rPr>
            <w:rFonts w:ascii="Times New Roman" w:eastAsia="Times New Roman" w:hAnsi="Times New Roman" w:cs="David" w:hint="cs"/>
            <w:sz w:val="24"/>
            <w:szCs w:val="24"/>
            <w:highlight w:val="green"/>
            <w:rtl/>
            <w:lang w:eastAsia="he-IL"/>
          </w:rPr>
          <w:delText>שהטיעונים שלנו גם צודקים וגם מבוססים- יתמרצו את הפרקליטות להביא לסיום הענין לפני פס"ד</w:delText>
        </w:r>
      </w:del>
      <w:ins w:id="374" w:author="Ofir Tal" w:date="2021-02-19T11:39:00Z">
        <w:r w:rsidR="00AA4390">
          <w:rPr>
            <w:rFonts w:ascii="Times New Roman" w:eastAsia="Times New Roman" w:hAnsi="Times New Roman" w:cs="David" w:hint="cs"/>
            <w:sz w:val="24"/>
            <w:szCs w:val="24"/>
            <w:rtl/>
            <w:lang w:eastAsia="he-IL"/>
          </w:rPr>
          <w:t xml:space="preserve"> </w:t>
        </w:r>
        <w:r w:rsidR="00AA4390" w:rsidRPr="00AA4390">
          <w:rPr>
            <w:rFonts w:ascii="Times New Roman" w:eastAsia="Times New Roman" w:hAnsi="Times New Roman" w:cs="David" w:hint="eastAsia"/>
            <w:sz w:val="24"/>
            <w:szCs w:val="24"/>
            <w:highlight w:val="yellow"/>
            <w:rtl/>
            <w:lang w:eastAsia="he-IL"/>
            <w:rPrChange w:id="375" w:author="Ofir Tal" w:date="2021-02-19T11:39:00Z">
              <w:rPr>
                <w:rFonts w:ascii="Times New Roman" w:eastAsia="Times New Roman" w:hAnsi="Times New Roman" w:cs="David" w:hint="eastAsia"/>
                <w:sz w:val="24"/>
                <w:szCs w:val="24"/>
                <w:rtl/>
                <w:lang w:eastAsia="he-IL"/>
              </w:rPr>
            </w:rPrChange>
          </w:rPr>
          <w:t>מדהים</w:t>
        </w:r>
        <w:r w:rsidR="00AA4390" w:rsidRPr="00AA4390">
          <w:rPr>
            <w:rFonts w:ascii="Times New Roman" w:eastAsia="Times New Roman" w:hAnsi="Times New Roman" w:cs="David"/>
            <w:sz w:val="24"/>
            <w:szCs w:val="24"/>
            <w:highlight w:val="yellow"/>
            <w:rtl/>
            <w:lang w:eastAsia="he-IL"/>
            <w:rPrChange w:id="376"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77" w:author="Ofir Tal" w:date="2021-02-19T11:39:00Z">
              <w:rPr>
                <w:rFonts w:ascii="Times New Roman" w:eastAsia="Times New Roman" w:hAnsi="Times New Roman" w:cs="David" w:hint="eastAsia"/>
                <w:sz w:val="24"/>
                <w:szCs w:val="24"/>
                <w:rtl/>
                <w:lang w:eastAsia="he-IL"/>
              </w:rPr>
            </w:rPrChange>
          </w:rPr>
          <w:t>שאחרי</w:t>
        </w:r>
        <w:r w:rsidR="00AA4390" w:rsidRPr="00AA4390">
          <w:rPr>
            <w:rFonts w:ascii="Times New Roman" w:eastAsia="Times New Roman" w:hAnsi="Times New Roman" w:cs="David"/>
            <w:sz w:val="24"/>
            <w:szCs w:val="24"/>
            <w:highlight w:val="yellow"/>
            <w:rtl/>
            <w:lang w:eastAsia="he-IL"/>
            <w:rPrChange w:id="378" w:author="Ofir Tal" w:date="2021-02-19T11:39:00Z">
              <w:rPr>
                <w:rFonts w:ascii="Times New Roman" w:eastAsia="Times New Roman" w:hAnsi="Times New Roman" w:cs="David"/>
                <w:sz w:val="24"/>
                <w:szCs w:val="24"/>
                <w:rtl/>
                <w:lang w:eastAsia="he-IL"/>
              </w:rPr>
            </w:rPrChange>
          </w:rPr>
          <w:t xml:space="preserve"> 9 </w:t>
        </w:r>
        <w:r w:rsidR="00AA4390" w:rsidRPr="00AA4390">
          <w:rPr>
            <w:rFonts w:ascii="Times New Roman" w:eastAsia="Times New Roman" w:hAnsi="Times New Roman" w:cs="David" w:hint="eastAsia"/>
            <w:sz w:val="24"/>
            <w:szCs w:val="24"/>
            <w:highlight w:val="yellow"/>
            <w:rtl/>
            <w:lang w:eastAsia="he-IL"/>
            <w:rPrChange w:id="379" w:author="Ofir Tal" w:date="2021-02-19T11:39:00Z">
              <w:rPr>
                <w:rFonts w:ascii="Times New Roman" w:eastAsia="Times New Roman" w:hAnsi="Times New Roman" w:cs="David" w:hint="eastAsia"/>
                <w:sz w:val="24"/>
                <w:szCs w:val="24"/>
                <w:rtl/>
                <w:lang w:eastAsia="he-IL"/>
              </w:rPr>
            </w:rPrChange>
          </w:rPr>
          <w:t>שנים</w:t>
        </w:r>
        <w:r w:rsidR="00AA4390" w:rsidRPr="00AA4390">
          <w:rPr>
            <w:rFonts w:ascii="Times New Roman" w:eastAsia="Times New Roman" w:hAnsi="Times New Roman" w:cs="David"/>
            <w:sz w:val="24"/>
            <w:szCs w:val="24"/>
            <w:highlight w:val="yellow"/>
            <w:rtl/>
            <w:lang w:eastAsia="he-IL"/>
            <w:rPrChange w:id="380"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1" w:author="Ofir Tal" w:date="2021-02-19T11:39:00Z">
              <w:rPr>
                <w:rFonts w:ascii="Times New Roman" w:eastAsia="Times New Roman" w:hAnsi="Times New Roman" w:cs="David" w:hint="eastAsia"/>
                <w:sz w:val="24"/>
                <w:szCs w:val="24"/>
                <w:rtl/>
                <w:lang w:eastAsia="he-IL"/>
              </w:rPr>
            </w:rPrChange>
          </w:rPr>
          <w:t>אתה</w:t>
        </w:r>
        <w:r w:rsidR="00AA4390" w:rsidRPr="00AA4390">
          <w:rPr>
            <w:rFonts w:ascii="Times New Roman" w:eastAsia="Times New Roman" w:hAnsi="Times New Roman" w:cs="David"/>
            <w:sz w:val="24"/>
            <w:szCs w:val="24"/>
            <w:highlight w:val="yellow"/>
            <w:rtl/>
            <w:lang w:eastAsia="he-IL"/>
            <w:rPrChange w:id="382"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3" w:author="Ofir Tal" w:date="2021-02-19T11:39:00Z">
              <w:rPr>
                <w:rFonts w:ascii="Times New Roman" w:eastAsia="Times New Roman" w:hAnsi="Times New Roman" w:cs="David" w:hint="eastAsia"/>
                <w:sz w:val="24"/>
                <w:szCs w:val="24"/>
                <w:rtl/>
                <w:lang w:eastAsia="he-IL"/>
              </w:rPr>
            </w:rPrChange>
          </w:rPr>
          <w:t>עדיין</w:t>
        </w:r>
        <w:r w:rsidR="00AA4390" w:rsidRPr="00AA4390">
          <w:rPr>
            <w:rFonts w:ascii="Times New Roman" w:eastAsia="Times New Roman" w:hAnsi="Times New Roman" w:cs="David"/>
            <w:sz w:val="24"/>
            <w:szCs w:val="24"/>
            <w:highlight w:val="yellow"/>
            <w:rtl/>
            <w:lang w:eastAsia="he-IL"/>
            <w:rPrChange w:id="384"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5" w:author="Ofir Tal" w:date="2021-02-19T11:39:00Z">
              <w:rPr>
                <w:rFonts w:ascii="Times New Roman" w:eastAsia="Times New Roman" w:hAnsi="Times New Roman" w:cs="David" w:hint="eastAsia"/>
                <w:sz w:val="24"/>
                <w:szCs w:val="24"/>
                <w:rtl/>
                <w:lang w:eastAsia="he-IL"/>
              </w:rPr>
            </w:rPrChange>
          </w:rPr>
          <w:t>חושב</w:t>
        </w:r>
        <w:r w:rsidR="00AA4390" w:rsidRPr="00AA4390">
          <w:rPr>
            <w:rFonts w:ascii="Times New Roman" w:eastAsia="Times New Roman" w:hAnsi="Times New Roman" w:cs="David"/>
            <w:sz w:val="24"/>
            <w:szCs w:val="24"/>
            <w:highlight w:val="yellow"/>
            <w:rtl/>
            <w:lang w:eastAsia="he-IL"/>
            <w:rPrChange w:id="386"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7" w:author="Ofir Tal" w:date="2021-02-19T11:39:00Z">
              <w:rPr>
                <w:rFonts w:ascii="Times New Roman" w:eastAsia="Times New Roman" w:hAnsi="Times New Roman" w:cs="David" w:hint="eastAsia"/>
                <w:sz w:val="24"/>
                <w:szCs w:val="24"/>
                <w:rtl/>
                <w:lang w:eastAsia="he-IL"/>
              </w:rPr>
            </w:rPrChange>
          </w:rPr>
          <w:t>שיש</w:t>
        </w:r>
        <w:r w:rsidR="00AA4390" w:rsidRPr="00AA4390">
          <w:rPr>
            <w:rFonts w:ascii="Times New Roman" w:eastAsia="Times New Roman" w:hAnsi="Times New Roman" w:cs="David"/>
            <w:sz w:val="24"/>
            <w:szCs w:val="24"/>
            <w:highlight w:val="yellow"/>
            <w:rtl/>
            <w:lang w:eastAsia="he-IL"/>
            <w:rPrChange w:id="388"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9" w:author="Ofir Tal" w:date="2021-02-19T11:39:00Z">
              <w:rPr>
                <w:rFonts w:ascii="Times New Roman" w:eastAsia="Times New Roman" w:hAnsi="Times New Roman" w:cs="David" w:hint="eastAsia"/>
                <w:sz w:val="24"/>
                <w:szCs w:val="24"/>
                <w:rtl/>
                <w:lang w:eastAsia="he-IL"/>
              </w:rPr>
            </w:rPrChange>
          </w:rPr>
          <w:t>עם</w:t>
        </w:r>
        <w:r w:rsidR="00AA4390" w:rsidRPr="00AA4390">
          <w:rPr>
            <w:rFonts w:ascii="Times New Roman" w:eastAsia="Times New Roman" w:hAnsi="Times New Roman" w:cs="David"/>
            <w:sz w:val="24"/>
            <w:szCs w:val="24"/>
            <w:highlight w:val="yellow"/>
            <w:rtl/>
            <w:lang w:eastAsia="he-IL"/>
            <w:rPrChange w:id="390"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1" w:author="Ofir Tal" w:date="2021-02-19T11:39:00Z">
              <w:rPr>
                <w:rFonts w:ascii="Times New Roman" w:eastAsia="Times New Roman" w:hAnsi="Times New Roman" w:cs="David" w:hint="eastAsia"/>
                <w:sz w:val="24"/>
                <w:szCs w:val="24"/>
                <w:rtl/>
                <w:lang w:eastAsia="he-IL"/>
              </w:rPr>
            </w:rPrChange>
          </w:rPr>
          <w:t>מי</w:t>
        </w:r>
        <w:r w:rsidR="00AA4390" w:rsidRPr="00AA4390">
          <w:rPr>
            <w:rFonts w:ascii="Times New Roman" w:eastAsia="Times New Roman" w:hAnsi="Times New Roman" w:cs="David"/>
            <w:sz w:val="24"/>
            <w:szCs w:val="24"/>
            <w:highlight w:val="yellow"/>
            <w:rtl/>
            <w:lang w:eastAsia="he-IL"/>
            <w:rPrChange w:id="392"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3" w:author="Ofir Tal" w:date="2021-02-19T11:39:00Z">
              <w:rPr>
                <w:rFonts w:ascii="Times New Roman" w:eastAsia="Times New Roman" w:hAnsi="Times New Roman" w:cs="David" w:hint="eastAsia"/>
                <w:sz w:val="24"/>
                <w:szCs w:val="24"/>
                <w:rtl/>
                <w:lang w:eastAsia="he-IL"/>
              </w:rPr>
            </w:rPrChange>
          </w:rPr>
          <w:t>לדבר</w:t>
        </w:r>
        <w:r w:rsidR="00AA4390" w:rsidRPr="00AA4390">
          <w:rPr>
            <w:rFonts w:ascii="Times New Roman" w:eastAsia="Times New Roman" w:hAnsi="Times New Roman" w:cs="David"/>
            <w:sz w:val="24"/>
            <w:szCs w:val="24"/>
            <w:highlight w:val="yellow"/>
            <w:rtl/>
            <w:lang w:eastAsia="he-IL"/>
            <w:rPrChange w:id="394"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5" w:author="Ofir Tal" w:date="2021-02-19T11:39:00Z">
              <w:rPr>
                <w:rFonts w:ascii="Times New Roman" w:eastAsia="Times New Roman" w:hAnsi="Times New Roman" w:cs="David" w:hint="eastAsia"/>
                <w:sz w:val="24"/>
                <w:szCs w:val="24"/>
                <w:rtl/>
                <w:lang w:eastAsia="he-IL"/>
              </w:rPr>
            </w:rPrChange>
          </w:rPr>
          <w:t>במדינה</w:t>
        </w:r>
        <w:r w:rsidR="00AA4390" w:rsidRPr="00AA4390">
          <w:rPr>
            <w:rFonts w:ascii="Times New Roman" w:eastAsia="Times New Roman" w:hAnsi="Times New Roman" w:cs="David"/>
            <w:sz w:val="24"/>
            <w:szCs w:val="24"/>
            <w:highlight w:val="yellow"/>
            <w:rtl/>
            <w:lang w:eastAsia="he-IL"/>
            <w:rPrChange w:id="396"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7" w:author="Ofir Tal" w:date="2021-02-19T11:39:00Z">
              <w:rPr>
                <w:rFonts w:ascii="Times New Roman" w:eastAsia="Times New Roman" w:hAnsi="Times New Roman" w:cs="David" w:hint="eastAsia"/>
                <w:sz w:val="24"/>
                <w:szCs w:val="24"/>
                <w:rtl/>
                <w:lang w:eastAsia="he-IL"/>
              </w:rPr>
            </w:rPrChange>
          </w:rPr>
          <w:t>אולי</w:t>
        </w:r>
        <w:r w:rsidR="00AA4390" w:rsidRPr="00AA4390">
          <w:rPr>
            <w:rFonts w:ascii="Times New Roman" w:eastAsia="Times New Roman" w:hAnsi="Times New Roman" w:cs="David"/>
            <w:sz w:val="24"/>
            <w:szCs w:val="24"/>
            <w:highlight w:val="yellow"/>
            <w:rtl/>
            <w:lang w:eastAsia="he-IL"/>
            <w:rPrChange w:id="398"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9" w:author="Ofir Tal" w:date="2021-02-19T11:39:00Z">
              <w:rPr>
                <w:rFonts w:ascii="Times New Roman" w:eastAsia="Times New Roman" w:hAnsi="Times New Roman" w:cs="David" w:hint="eastAsia"/>
                <w:sz w:val="24"/>
                <w:szCs w:val="24"/>
                <w:rtl/>
                <w:lang w:eastAsia="he-IL"/>
              </w:rPr>
            </w:rPrChange>
          </w:rPr>
          <w:t>אחרי</w:t>
        </w:r>
        <w:r w:rsidR="00AA4390" w:rsidRPr="00AA4390">
          <w:rPr>
            <w:rFonts w:ascii="Times New Roman" w:eastAsia="Times New Roman" w:hAnsi="Times New Roman" w:cs="David"/>
            <w:sz w:val="24"/>
            <w:szCs w:val="24"/>
            <w:highlight w:val="yellow"/>
            <w:rtl/>
            <w:lang w:eastAsia="he-IL"/>
            <w:rPrChange w:id="400"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1" w:author="Ofir Tal" w:date="2021-02-19T11:39:00Z">
              <w:rPr>
                <w:rFonts w:ascii="Times New Roman" w:eastAsia="Times New Roman" w:hAnsi="Times New Roman" w:cs="David" w:hint="eastAsia"/>
                <w:sz w:val="24"/>
                <w:szCs w:val="24"/>
                <w:rtl/>
                <w:lang w:eastAsia="he-IL"/>
              </w:rPr>
            </w:rPrChange>
          </w:rPr>
          <w:t>פסק</w:t>
        </w:r>
        <w:r w:rsidR="00AA4390" w:rsidRPr="00AA4390">
          <w:rPr>
            <w:rFonts w:ascii="Times New Roman" w:eastAsia="Times New Roman" w:hAnsi="Times New Roman" w:cs="David"/>
            <w:sz w:val="24"/>
            <w:szCs w:val="24"/>
            <w:highlight w:val="yellow"/>
            <w:rtl/>
            <w:lang w:eastAsia="he-IL"/>
            <w:rPrChange w:id="402"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3" w:author="Ofir Tal" w:date="2021-02-19T11:39:00Z">
              <w:rPr>
                <w:rFonts w:ascii="Times New Roman" w:eastAsia="Times New Roman" w:hAnsi="Times New Roman" w:cs="David" w:hint="eastAsia"/>
                <w:sz w:val="24"/>
                <w:szCs w:val="24"/>
                <w:rtl/>
                <w:lang w:eastAsia="he-IL"/>
              </w:rPr>
            </w:rPrChange>
          </w:rPr>
          <w:t>הדין</w:t>
        </w:r>
        <w:r w:rsidR="00AA4390" w:rsidRPr="00AA4390">
          <w:rPr>
            <w:rFonts w:ascii="Times New Roman" w:eastAsia="Times New Roman" w:hAnsi="Times New Roman" w:cs="David"/>
            <w:sz w:val="24"/>
            <w:szCs w:val="24"/>
            <w:highlight w:val="yellow"/>
            <w:rtl/>
            <w:lang w:eastAsia="he-IL"/>
            <w:rPrChange w:id="404"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5" w:author="Ofir Tal" w:date="2021-02-19T11:39:00Z">
              <w:rPr>
                <w:rFonts w:ascii="Times New Roman" w:eastAsia="Times New Roman" w:hAnsi="Times New Roman" w:cs="David" w:hint="eastAsia"/>
                <w:sz w:val="24"/>
                <w:szCs w:val="24"/>
                <w:rtl/>
                <w:lang w:eastAsia="he-IL"/>
              </w:rPr>
            </w:rPrChange>
          </w:rPr>
          <w:t>ואני</w:t>
        </w:r>
        <w:r w:rsidR="00AA4390" w:rsidRPr="00AA4390">
          <w:rPr>
            <w:rFonts w:ascii="Times New Roman" w:eastAsia="Times New Roman" w:hAnsi="Times New Roman" w:cs="David"/>
            <w:sz w:val="24"/>
            <w:szCs w:val="24"/>
            <w:highlight w:val="yellow"/>
            <w:rtl/>
            <w:lang w:eastAsia="he-IL"/>
            <w:rPrChange w:id="406"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7" w:author="Ofir Tal" w:date="2021-02-19T11:39:00Z">
              <w:rPr>
                <w:rFonts w:ascii="Times New Roman" w:eastAsia="Times New Roman" w:hAnsi="Times New Roman" w:cs="David" w:hint="eastAsia"/>
                <w:sz w:val="24"/>
                <w:szCs w:val="24"/>
                <w:rtl/>
                <w:lang w:eastAsia="he-IL"/>
              </w:rPr>
            </w:rPrChange>
          </w:rPr>
          <w:t>בספק</w:t>
        </w:r>
        <w:r w:rsidR="00AA4390" w:rsidRPr="00AA4390">
          <w:rPr>
            <w:rFonts w:ascii="Times New Roman" w:eastAsia="Times New Roman" w:hAnsi="Times New Roman" w:cs="David"/>
            <w:sz w:val="24"/>
            <w:szCs w:val="24"/>
            <w:highlight w:val="yellow"/>
            <w:rtl/>
            <w:lang w:eastAsia="he-IL"/>
            <w:rPrChange w:id="408"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9" w:author="Ofir Tal" w:date="2021-02-19T11:39:00Z">
              <w:rPr>
                <w:rFonts w:ascii="Times New Roman" w:eastAsia="Times New Roman" w:hAnsi="Times New Roman" w:cs="David" w:hint="eastAsia"/>
                <w:sz w:val="24"/>
                <w:szCs w:val="24"/>
                <w:rtl/>
                <w:lang w:eastAsia="he-IL"/>
              </w:rPr>
            </w:rPrChange>
          </w:rPr>
          <w:t>ואני</w:t>
        </w:r>
        <w:r w:rsidR="00AA4390" w:rsidRPr="00AA4390">
          <w:rPr>
            <w:rFonts w:ascii="Times New Roman" w:eastAsia="Times New Roman" w:hAnsi="Times New Roman" w:cs="David"/>
            <w:sz w:val="24"/>
            <w:szCs w:val="24"/>
            <w:highlight w:val="yellow"/>
            <w:rtl/>
            <w:lang w:eastAsia="he-IL"/>
            <w:rPrChange w:id="410"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1" w:author="Ofir Tal" w:date="2021-02-19T11:39:00Z">
              <w:rPr>
                <w:rFonts w:ascii="Times New Roman" w:eastAsia="Times New Roman" w:hAnsi="Times New Roman" w:cs="David" w:hint="eastAsia"/>
                <w:sz w:val="24"/>
                <w:szCs w:val="24"/>
                <w:rtl/>
                <w:lang w:eastAsia="he-IL"/>
              </w:rPr>
            </w:rPrChange>
          </w:rPr>
          <w:t>כותב</w:t>
        </w:r>
        <w:r w:rsidR="00AA4390" w:rsidRPr="00AA4390">
          <w:rPr>
            <w:rFonts w:ascii="Times New Roman" w:eastAsia="Times New Roman" w:hAnsi="Times New Roman" w:cs="David"/>
            <w:sz w:val="24"/>
            <w:szCs w:val="24"/>
            <w:highlight w:val="yellow"/>
            <w:rtl/>
            <w:lang w:eastAsia="he-IL"/>
            <w:rPrChange w:id="412"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3" w:author="Ofir Tal" w:date="2021-02-19T11:39:00Z">
              <w:rPr>
                <w:rFonts w:ascii="Times New Roman" w:eastAsia="Times New Roman" w:hAnsi="Times New Roman" w:cs="David" w:hint="eastAsia"/>
                <w:sz w:val="24"/>
                <w:szCs w:val="24"/>
                <w:rtl/>
                <w:lang w:eastAsia="he-IL"/>
              </w:rPr>
            </w:rPrChange>
          </w:rPr>
          <w:t>את</w:t>
        </w:r>
        <w:r w:rsidR="00AA4390" w:rsidRPr="00AA4390">
          <w:rPr>
            <w:rFonts w:ascii="Times New Roman" w:eastAsia="Times New Roman" w:hAnsi="Times New Roman" w:cs="David"/>
            <w:sz w:val="24"/>
            <w:szCs w:val="24"/>
            <w:highlight w:val="yellow"/>
            <w:rtl/>
            <w:lang w:eastAsia="he-IL"/>
            <w:rPrChange w:id="414"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5" w:author="Ofir Tal" w:date="2021-02-19T11:39:00Z">
              <w:rPr>
                <w:rFonts w:ascii="Times New Roman" w:eastAsia="Times New Roman" w:hAnsi="Times New Roman" w:cs="David" w:hint="eastAsia"/>
                <w:sz w:val="24"/>
                <w:szCs w:val="24"/>
                <w:rtl/>
                <w:lang w:eastAsia="he-IL"/>
              </w:rPr>
            </w:rPrChange>
          </w:rPr>
          <w:t>זה</w:t>
        </w:r>
        <w:r w:rsidR="00AA4390" w:rsidRPr="00AA4390">
          <w:rPr>
            <w:rFonts w:ascii="Times New Roman" w:eastAsia="Times New Roman" w:hAnsi="Times New Roman" w:cs="David"/>
            <w:sz w:val="24"/>
            <w:szCs w:val="24"/>
            <w:highlight w:val="yellow"/>
            <w:rtl/>
            <w:lang w:eastAsia="he-IL"/>
            <w:rPrChange w:id="416"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7" w:author="Ofir Tal" w:date="2021-02-19T11:39:00Z">
              <w:rPr>
                <w:rFonts w:ascii="Times New Roman" w:eastAsia="Times New Roman" w:hAnsi="Times New Roman" w:cs="David" w:hint="eastAsia"/>
                <w:sz w:val="24"/>
                <w:szCs w:val="24"/>
                <w:rtl/>
                <w:lang w:eastAsia="he-IL"/>
              </w:rPr>
            </w:rPrChange>
          </w:rPr>
          <w:t>כמי</w:t>
        </w:r>
        <w:r w:rsidR="00AA4390" w:rsidRPr="00AA4390">
          <w:rPr>
            <w:rFonts w:ascii="Times New Roman" w:eastAsia="Times New Roman" w:hAnsi="Times New Roman" w:cs="David"/>
            <w:sz w:val="24"/>
            <w:szCs w:val="24"/>
            <w:highlight w:val="yellow"/>
            <w:rtl/>
            <w:lang w:eastAsia="he-IL"/>
            <w:rPrChange w:id="418"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9" w:author="Ofir Tal" w:date="2021-02-19T11:39:00Z">
              <w:rPr>
                <w:rFonts w:ascii="Times New Roman" w:eastAsia="Times New Roman" w:hAnsi="Times New Roman" w:cs="David" w:hint="eastAsia"/>
                <w:sz w:val="24"/>
                <w:szCs w:val="24"/>
                <w:rtl/>
                <w:lang w:eastAsia="he-IL"/>
              </w:rPr>
            </w:rPrChange>
          </w:rPr>
          <w:t>שנמצא</w:t>
        </w:r>
        <w:r w:rsidR="00AA4390" w:rsidRPr="00AA4390">
          <w:rPr>
            <w:rFonts w:ascii="Times New Roman" w:eastAsia="Times New Roman" w:hAnsi="Times New Roman" w:cs="David"/>
            <w:sz w:val="24"/>
            <w:szCs w:val="24"/>
            <w:highlight w:val="yellow"/>
            <w:rtl/>
            <w:lang w:eastAsia="he-IL"/>
            <w:rPrChange w:id="420"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1" w:author="Ofir Tal" w:date="2021-02-19T11:39:00Z">
              <w:rPr>
                <w:rFonts w:ascii="Times New Roman" w:eastAsia="Times New Roman" w:hAnsi="Times New Roman" w:cs="David" w:hint="eastAsia"/>
                <w:sz w:val="24"/>
                <w:szCs w:val="24"/>
                <w:rtl/>
                <w:lang w:eastAsia="he-IL"/>
              </w:rPr>
            </w:rPrChange>
          </w:rPr>
          <w:t>בקשרים</w:t>
        </w:r>
        <w:r w:rsidR="00AA4390" w:rsidRPr="00AA4390">
          <w:rPr>
            <w:rFonts w:ascii="Times New Roman" w:eastAsia="Times New Roman" w:hAnsi="Times New Roman" w:cs="David"/>
            <w:sz w:val="24"/>
            <w:szCs w:val="24"/>
            <w:highlight w:val="yellow"/>
            <w:rtl/>
            <w:lang w:eastAsia="he-IL"/>
            <w:rPrChange w:id="422"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3" w:author="Ofir Tal" w:date="2021-02-19T11:39:00Z">
              <w:rPr>
                <w:rFonts w:ascii="Times New Roman" w:eastAsia="Times New Roman" w:hAnsi="Times New Roman" w:cs="David" w:hint="eastAsia"/>
                <w:sz w:val="24"/>
                <w:szCs w:val="24"/>
                <w:rtl/>
                <w:lang w:eastAsia="he-IL"/>
              </w:rPr>
            </w:rPrChange>
          </w:rPr>
          <w:t>טובים</w:t>
        </w:r>
        <w:r w:rsidR="00AA4390" w:rsidRPr="00AA4390">
          <w:rPr>
            <w:rFonts w:ascii="Times New Roman" w:eastAsia="Times New Roman" w:hAnsi="Times New Roman" w:cs="David"/>
            <w:sz w:val="24"/>
            <w:szCs w:val="24"/>
            <w:highlight w:val="yellow"/>
            <w:rtl/>
            <w:lang w:eastAsia="he-IL"/>
            <w:rPrChange w:id="424"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5" w:author="Ofir Tal" w:date="2021-02-19T11:39:00Z">
              <w:rPr>
                <w:rFonts w:ascii="Times New Roman" w:eastAsia="Times New Roman" w:hAnsi="Times New Roman" w:cs="David" w:hint="eastAsia"/>
                <w:sz w:val="24"/>
                <w:szCs w:val="24"/>
                <w:rtl/>
                <w:lang w:eastAsia="he-IL"/>
              </w:rPr>
            </w:rPrChange>
          </w:rPr>
          <w:t>יחסית</w:t>
        </w:r>
        <w:r w:rsidR="00AA4390" w:rsidRPr="00AA4390">
          <w:rPr>
            <w:rFonts w:ascii="Times New Roman" w:eastAsia="Times New Roman" w:hAnsi="Times New Roman" w:cs="David"/>
            <w:sz w:val="24"/>
            <w:szCs w:val="24"/>
            <w:highlight w:val="yellow"/>
            <w:rtl/>
            <w:lang w:eastAsia="he-IL"/>
            <w:rPrChange w:id="426"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7" w:author="Ofir Tal" w:date="2021-02-19T11:39:00Z">
              <w:rPr>
                <w:rFonts w:ascii="Times New Roman" w:eastAsia="Times New Roman" w:hAnsi="Times New Roman" w:cs="David" w:hint="eastAsia"/>
                <w:sz w:val="24"/>
                <w:szCs w:val="24"/>
                <w:rtl/>
                <w:lang w:eastAsia="he-IL"/>
              </w:rPr>
            </w:rPrChange>
          </w:rPr>
          <w:t>עם</w:t>
        </w:r>
        <w:r w:rsidR="00AA4390" w:rsidRPr="00AA4390">
          <w:rPr>
            <w:rFonts w:ascii="Times New Roman" w:eastAsia="Times New Roman" w:hAnsi="Times New Roman" w:cs="David"/>
            <w:sz w:val="24"/>
            <w:szCs w:val="24"/>
            <w:highlight w:val="yellow"/>
            <w:rtl/>
            <w:lang w:eastAsia="he-IL"/>
            <w:rPrChange w:id="428"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9" w:author="Ofir Tal" w:date="2021-02-19T11:39:00Z">
              <w:rPr>
                <w:rFonts w:ascii="Times New Roman" w:eastAsia="Times New Roman" w:hAnsi="Times New Roman" w:cs="David" w:hint="eastAsia"/>
                <w:sz w:val="24"/>
                <w:szCs w:val="24"/>
                <w:rtl/>
                <w:lang w:eastAsia="he-IL"/>
              </w:rPr>
            </w:rPrChange>
          </w:rPr>
          <w:t>הפרקליטות</w:t>
        </w:r>
      </w:ins>
    </w:p>
    <w:p w:rsidR="00E24065" w:rsidRPr="00E24065" w:rsidDel="00DE6A08" w:rsidRDefault="00E24065" w:rsidP="00164CB8">
      <w:pPr>
        <w:spacing w:line="360" w:lineRule="auto"/>
        <w:ind w:left="-58"/>
        <w:contextualSpacing/>
        <w:rPr>
          <w:del w:id="430" w:author="Ofir Tal" w:date="2021-02-17T18:41:00Z"/>
          <w:rFonts w:ascii="David" w:eastAsia="Calibri" w:hAnsi="David" w:cs="David"/>
          <w:sz w:val="24"/>
          <w:szCs w:val="24"/>
          <w:rtl/>
        </w:rPr>
      </w:pPr>
      <w:del w:id="431" w:author="Ofir Tal" w:date="2021-02-17T18:41:00Z">
        <w:r w:rsidRPr="00E24065" w:rsidDel="00DE6A08">
          <w:rPr>
            <w:rFonts w:ascii="David" w:eastAsia="Calibri" w:hAnsi="David" w:cs="David" w:hint="cs"/>
            <w:sz w:val="24"/>
            <w:szCs w:val="24"/>
            <w:rtl/>
          </w:rPr>
          <w:delText>נבקש בהזדמנות זו להתיחס גם ל</w:delText>
        </w:r>
        <w:r w:rsidRPr="00E24065" w:rsidDel="00DE6A08">
          <w:rPr>
            <w:rFonts w:ascii="David" w:eastAsia="Calibri" w:hAnsi="David" w:cs="David"/>
            <w:sz w:val="24"/>
            <w:szCs w:val="24"/>
            <w:rtl/>
          </w:rPr>
          <w:delText xml:space="preserve">פיסקא 4 </w:delText>
        </w:r>
        <w:r w:rsidRPr="00E24065" w:rsidDel="00DE6A08">
          <w:rPr>
            <w:rFonts w:ascii="David" w:eastAsia="Calibri" w:hAnsi="David" w:cs="David" w:hint="cs"/>
            <w:sz w:val="24"/>
            <w:szCs w:val="24"/>
            <w:rtl/>
          </w:rPr>
          <w:delText>מ</w:delText>
        </w:r>
        <w:r w:rsidRPr="00E24065" w:rsidDel="00DE6A08">
          <w:rPr>
            <w:rFonts w:ascii="David" w:eastAsia="Calibri" w:hAnsi="David" w:cs="David"/>
            <w:sz w:val="24"/>
            <w:szCs w:val="24"/>
            <w:rtl/>
          </w:rPr>
          <w:delText xml:space="preserve">סיכומי הפרקליטות מיום 23.12.2020  </w:delText>
        </w:r>
        <w:r w:rsidRPr="00E24065" w:rsidDel="00DE6A08">
          <w:rPr>
            <w:rFonts w:ascii="David" w:eastAsia="Calibri" w:hAnsi="David" w:cs="David" w:hint="cs"/>
            <w:sz w:val="24"/>
            <w:szCs w:val="24"/>
            <w:rtl/>
          </w:rPr>
          <w:delText xml:space="preserve">שבו </w:delText>
        </w:r>
        <w:r w:rsidRPr="00E24065" w:rsidDel="00DE6A08">
          <w:rPr>
            <w:rFonts w:ascii="David" w:eastAsia="Calibri" w:hAnsi="David" w:cs="David"/>
            <w:sz w:val="24"/>
            <w:szCs w:val="24"/>
            <w:rtl/>
          </w:rPr>
          <w:delText xml:space="preserve">ניטען </w:delText>
        </w:r>
        <w:r w:rsidRPr="00E24065" w:rsidDel="00DE6A08">
          <w:rPr>
            <w:rFonts w:ascii="David" w:eastAsia="Calibri" w:hAnsi="David" w:cs="David" w:hint="cs"/>
            <w:sz w:val="24"/>
            <w:szCs w:val="24"/>
            <w:rtl/>
          </w:rPr>
          <w:delText>ש</w:delText>
        </w:r>
        <w:r w:rsidRPr="00E24065" w:rsidDel="00DE6A08">
          <w:rPr>
            <w:rFonts w:ascii="David" w:eastAsia="Calibri" w:hAnsi="David" w:cs="David"/>
            <w:sz w:val="24"/>
            <w:szCs w:val="24"/>
            <w:rtl/>
          </w:rPr>
          <w:delText>טענת המערער כי הממונה על הגימלאות הנחתה אותו שלא לפנות לערכאות משפטיות היא "...טענה בעלמא ולא בכדי לא צירף המערער כל אסמכתא לטענותיו".</w:delText>
        </w:r>
      </w:del>
    </w:p>
    <w:p w:rsidR="00E24065" w:rsidRPr="00E24065" w:rsidDel="00DE6A08" w:rsidRDefault="00E24065" w:rsidP="00E24065">
      <w:pPr>
        <w:spacing w:line="360" w:lineRule="auto"/>
        <w:ind w:left="612" w:hanging="992"/>
        <w:contextualSpacing/>
        <w:rPr>
          <w:del w:id="432" w:author="Ofir Tal" w:date="2021-02-17T18:41:00Z"/>
          <w:rFonts w:ascii="David" w:eastAsia="Calibri" w:hAnsi="David" w:cs="David"/>
          <w:sz w:val="24"/>
          <w:szCs w:val="24"/>
          <w:rtl/>
        </w:rPr>
      </w:pPr>
    </w:p>
    <w:p w:rsidR="00E24065" w:rsidRPr="00E24065" w:rsidDel="00DE6A08" w:rsidRDefault="00E24065" w:rsidP="00E24065">
      <w:pPr>
        <w:spacing w:line="360" w:lineRule="auto"/>
        <w:ind w:left="-99"/>
        <w:contextualSpacing/>
        <w:rPr>
          <w:del w:id="433" w:author="Ofir Tal" w:date="2021-02-17T18:41:00Z"/>
          <w:rFonts w:ascii="David" w:eastAsia="Calibri" w:hAnsi="David" w:cs="David"/>
          <w:b/>
          <w:bCs/>
          <w:sz w:val="24"/>
          <w:szCs w:val="24"/>
          <w:rtl/>
        </w:rPr>
      </w:pPr>
      <w:del w:id="434" w:author="Ofir Tal" w:date="2021-02-17T18:41:00Z">
        <w:r w:rsidRPr="00E24065" w:rsidDel="00DE6A08">
          <w:rPr>
            <w:rFonts w:ascii="David" w:eastAsia="Calibri" w:hAnsi="David" w:cs="David" w:hint="cs"/>
            <w:sz w:val="24"/>
            <w:szCs w:val="24"/>
            <w:rtl/>
          </w:rPr>
          <w:delText>כ</w:delText>
        </w:r>
        <w:r w:rsidRPr="00E24065" w:rsidDel="00DE6A08">
          <w:rPr>
            <w:rFonts w:ascii="David" w:eastAsia="Calibri" w:hAnsi="David" w:cs="David"/>
            <w:sz w:val="24"/>
            <w:szCs w:val="24"/>
            <w:rtl/>
          </w:rPr>
          <w:delText>אמור</w:delText>
        </w:r>
        <w:r w:rsidRPr="00E24065" w:rsidDel="00DE6A08">
          <w:rPr>
            <w:rFonts w:ascii="David" w:eastAsia="Calibri" w:hAnsi="David" w:cs="David" w:hint="cs"/>
            <w:sz w:val="24"/>
            <w:szCs w:val="24"/>
            <w:rtl/>
          </w:rPr>
          <w:delText xml:space="preserve"> לעיל, מ</w:delText>
        </w:r>
        <w:r w:rsidRPr="00E24065" w:rsidDel="00DE6A08">
          <w:rPr>
            <w:rFonts w:ascii="David" w:eastAsia="Calibri" w:hAnsi="David" w:cs="David"/>
            <w:sz w:val="24"/>
            <w:szCs w:val="24"/>
            <w:rtl/>
          </w:rPr>
          <w:delText xml:space="preserve">מכתבו של המערער מיום 8.1.2013 הנ"ל, (שבו עושה </w:delText>
        </w:r>
        <w:r w:rsidRPr="00E24065" w:rsidDel="00DE6A08">
          <w:rPr>
            <w:rFonts w:ascii="David" w:eastAsia="Calibri" w:hAnsi="David" w:cs="David" w:hint="cs"/>
            <w:sz w:val="24"/>
            <w:szCs w:val="24"/>
            <w:rtl/>
          </w:rPr>
          <w:delText xml:space="preserve">כאמור </w:delText>
        </w:r>
        <w:r w:rsidRPr="00E24065" w:rsidDel="00DE6A08">
          <w:rPr>
            <w:rFonts w:ascii="David" w:eastAsia="Calibri" w:hAnsi="David" w:cs="David"/>
            <w:sz w:val="24"/>
            <w:szCs w:val="24"/>
            <w:rtl/>
          </w:rPr>
          <w:delText xml:space="preserve">הפרקליטות שימוש ב"בקשה מטעם המדינה" שהגישה בעקבות החלטת כב' השופטת גליקסמן מיום 8.1.2014) ברור שאין זו "טענה חדשה".  </w:delText>
        </w:r>
        <w:r w:rsidRPr="00E24065" w:rsidDel="00DE6A08">
          <w:rPr>
            <w:rFonts w:ascii="David" w:eastAsia="Calibri" w:hAnsi="David" w:cs="David"/>
            <w:b/>
            <w:bCs/>
            <w:sz w:val="24"/>
            <w:szCs w:val="24"/>
            <w:rtl/>
          </w:rPr>
          <w:delText xml:space="preserve">אילו רק היה המערער מקבל רשות להציג את טיעוניו בבית הדין קמא, או למצער אם בית הדין קמא היה מבקש מהמערער להציג בפניו את האסמכתאות לטיעוניו היה המערער מציג לא רק מכתב זה אלא מכתבים נוספים מהן עולה </w:delText>
        </w:r>
        <w:r w:rsidRPr="00E24065" w:rsidDel="00DE6A08">
          <w:rPr>
            <w:rFonts w:ascii="David" w:eastAsia="Calibri" w:hAnsi="David" w:cs="David" w:hint="cs"/>
            <w:b/>
            <w:bCs/>
            <w:sz w:val="24"/>
            <w:szCs w:val="24"/>
            <w:rtl/>
          </w:rPr>
          <w:delText xml:space="preserve">לא רק </w:delText>
        </w:r>
        <w:r w:rsidRPr="00E24065" w:rsidDel="00DE6A08">
          <w:rPr>
            <w:rFonts w:ascii="David" w:eastAsia="Calibri" w:hAnsi="David" w:cs="David"/>
            <w:b/>
            <w:bCs/>
            <w:sz w:val="24"/>
            <w:szCs w:val="24"/>
            <w:rtl/>
          </w:rPr>
          <w:delText xml:space="preserve">שהמסר שקיבל מהממונה על הגימלאות אינה </w:delText>
        </w:r>
        <w:r w:rsidRPr="00E24065" w:rsidDel="00DE6A08">
          <w:rPr>
            <w:rFonts w:ascii="David" w:eastAsia="Calibri" w:hAnsi="David" w:cs="David" w:hint="cs"/>
            <w:b/>
            <w:bCs/>
            <w:sz w:val="24"/>
            <w:szCs w:val="24"/>
            <w:rtl/>
          </w:rPr>
          <w:delText>"</w:delText>
        </w:r>
        <w:r w:rsidRPr="00E24065" w:rsidDel="00DE6A08">
          <w:rPr>
            <w:rFonts w:ascii="David" w:eastAsia="Calibri" w:hAnsi="David" w:cs="David"/>
            <w:b/>
            <w:bCs/>
            <w:sz w:val="24"/>
            <w:szCs w:val="24"/>
            <w:rtl/>
          </w:rPr>
          <w:delText>טענה בעלמא" ו</w:delText>
        </w:r>
        <w:r w:rsidRPr="00E24065" w:rsidDel="00DE6A08">
          <w:rPr>
            <w:rFonts w:ascii="David" w:eastAsia="Calibri" w:hAnsi="David" w:cs="David"/>
            <w:sz w:val="24"/>
            <w:szCs w:val="24"/>
            <w:rtl/>
          </w:rPr>
          <w:delText>בודאי איננה טענה חדש.</w:delText>
        </w:r>
        <w:r w:rsidRPr="00E24065" w:rsidDel="00DE6A08">
          <w:rPr>
            <w:rFonts w:ascii="David" w:eastAsia="Calibri" w:hAnsi="David" w:cs="David" w:hint="cs"/>
            <w:sz w:val="24"/>
            <w:szCs w:val="24"/>
            <w:rtl/>
          </w:rPr>
          <w:delText xml:space="preserve"> אלא </w:delText>
        </w:r>
        <w:r w:rsidRPr="00E24065" w:rsidDel="00DE6A08">
          <w:rPr>
            <w:rFonts w:ascii="David" w:eastAsia="Calibri" w:hAnsi="David" w:cs="David" w:hint="cs"/>
            <w:b/>
            <w:bCs/>
            <w:sz w:val="24"/>
            <w:szCs w:val="24"/>
            <w:rtl/>
          </w:rPr>
          <w:delText>שהחלטת הגימלאות לא היתה כלל החלטה של הממונה אלא של סגן נציב שרת המדינה.</w:delText>
        </w:r>
      </w:del>
    </w:p>
    <w:p w:rsidR="00E24065" w:rsidRPr="00E24065" w:rsidDel="00DE6A08" w:rsidRDefault="00E24065" w:rsidP="00E24065">
      <w:pPr>
        <w:spacing w:line="256" w:lineRule="auto"/>
        <w:ind w:left="-99"/>
        <w:contextualSpacing/>
        <w:rPr>
          <w:del w:id="435" w:author="Ofir Tal" w:date="2021-02-17T18:41:00Z"/>
          <w:rFonts w:ascii="David" w:eastAsia="Calibri" w:hAnsi="David" w:cs="David"/>
          <w:b/>
          <w:bCs/>
          <w:sz w:val="24"/>
          <w:szCs w:val="24"/>
          <w:rtl/>
        </w:rPr>
      </w:pPr>
    </w:p>
    <w:p w:rsidR="00E24065" w:rsidDel="00AA4390" w:rsidRDefault="00E24065" w:rsidP="00E24065">
      <w:pPr>
        <w:spacing w:line="360" w:lineRule="auto"/>
        <w:ind w:left="-99"/>
        <w:jc w:val="both"/>
        <w:rPr>
          <w:del w:id="436" w:author="Ofir Tal" w:date="2021-02-19T11:40:00Z"/>
          <w:rFonts w:ascii="David" w:eastAsia="Calibri" w:hAnsi="David" w:cs="David"/>
          <w:sz w:val="24"/>
          <w:szCs w:val="24"/>
          <w:rtl/>
        </w:rPr>
      </w:pPr>
      <w:del w:id="437" w:author="Ofir Tal" w:date="2021-02-17T18:41:00Z">
        <w:r w:rsidRPr="00E24065" w:rsidDel="00DE6A08">
          <w:rPr>
            <w:rFonts w:ascii="David" w:eastAsia="Calibri" w:hAnsi="David" w:cs="David"/>
            <w:sz w:val="24"/>
            <w:szCs w:val="24"/>
            <w:rtl/>
          </w:rPr>
          <w:delText xml:space="preserve"> רק כדי להדגים עד כמה זו איננה טענה חדשה של המערער והיא אוזכרה על ידו שוב ושוב לאורך שנים </w:delText>
        </w:r>
        <w:r w:rsidRPr="00E24065" w:rsidDel="00DE6A08">
          <w:rPr>
            <w:rFonts w:ascii="David" w:eastAsia="Calibri" w:hAnsi="David" w:cs="David" w:hint="cs"/>
            <w:sz w:val="24"/>
            <w:szCs w:val="24"/>
            <w:rtl/>
          </w:rPr>
          <w:delText xml:space="preserve">בהתכתבויותיו עם הנציבות, </w:delText>
        </w:r>
        <w:r w:rsidRPr="00E24065" w:rsidDel="00DE6A08">
          <w:rPr>
            <w:rFonts w:ascii="David" w:eastAsia="Calibri" w:hAnsi="David" w:cs="David"/>
            <w:sz w:val="24"/>
            <w:szCs w:val="24"/>
            <w:rtl/>
          </w:rPr>
          <w:delText>ללא שמישהו הסתייג או הכחיש זאת, ראו לדוגמא את מכתב המערער לנציב השרות  מ-26.8.2014  בו כתב המערער בין היתר:</w:delText>
        </w:r>
      </w:del>
    </w:p>
    <w:p w:rsidR="00E24065" w:rsidRPr="00E24065" w:rsidDel="00DE6A08" w:rsidRDefault="00E24065" w:rsidP="005B643C">
      <w:pPr>
        <w:spacing w:after="0" w:line="240" w:lineRule="auto"/>
        <w:ind w:left="185" w:right="567"/>
        <w:jc w:val="both"/>
        <w:rPr>
          <w:del w:id="438" w:author="Ofir Tal" w:date="2021-02-17T18:41:00Z"/>
          <w:rFonts w:ascii="David" w:eastAsia="Times New Roman" w:hAnsi="David" w:cs="David"/>
          <w:sz w:val="24"/>
          <w:szCs w:val="24"/>
          <w:rtl/>
        </w:rPr>
      </w:pPr>
      <w:del w:id="439" w:author="Ofir Tal" w:date="2021-02-17T18:41:00Z">
        <w:r w:rsidRPr="00E24065" w:rsidDel="00DE6A08">
          <w:rPr>
            <w:rFonts w:ascii="Arial" w:eastAsia="Calibri" w:hAnsi="Arial" w:cs="Arial"/>
            <w:b/>
            <w:bCs/>
            <w:sz w:val="24"/>
            <w:szCs w:val="24"/>
            <w:rtl/>
          </w:rPr>
          <w:delText>"</w:delText>
        </w:r>
        <w:r w:rsidRPr="00E24065" w:rsidDel="00DE6A08">
          <w:rPr>
            <w:rFonts w:ascii="Arial" w:eastAsia="Times New Roman" w:hAnsi="Arial" w:cs="Arial"/>
            <w:b/>
            <w:bCs/>
            <w:sz w:val="24"/>
            <w:szCs w:val="24"/>
            <w:rtl/>
          </w:rPr>
          <w:delText>מחלקת הגימלאות הסכימו עם עיקרי טענותי אולם ידיהם היו כבולות לאור ההנחיות שקיבלו ממר אהרונוב. ע"פ המלצתם פניתי אל מר אהרונוב עם כל ההוכחות המצביעות על  כך שההנחיות שלו אינן נכונות</w:delText>
        </w:r>
        <w:r w:rsidRPr="005B643C" w:rsidDel="00DE6A08">
          <w:rPr>
            <w:rFonts w:ascii="Arial" w:eastAsia="Times New Roman" w:hAnsi="Arial" w:cs="Arial"/>
            <w:b/>
            <w:bCs/>
            <w:sz w:val="24"/>
            <w:szCs w:val="24"/>
            <w:rtl/>
          </w:rPr>
          <w:delText>."</w:delText>
        </w:r>
        <w:r w:rsidRPr="005B643C" w:rsidDel="00DE6A08">
          <w:rPr>
            <w:rFonts w:ascii="Arial" w:eastAsia="Times New Roman" w:hAnsi="Arial" w:cs="Arial" w:hint="cs"/>
            <w:b/>
            <w:bCs/>
            <w:sz w:val="24"/>
            <w:szCs w:val="24"/>
            <w:rtl/>
          </w:rPr>
          <w:delText xml:space="preserve"> </w:delText>
        </w:r>
        <w:r w:rsidRPr="00E24065" w:rsidDel="00DE6A08">
          <w:rPr>
            <w:rFonts w:ascii="David" w:eastAsia="Times New Roman" w:hAnsi="David" w:cs="David" w:hint="cs"/>
            <w:sz w:val="24"/>
            <w:szCs w:val="24"/>
            <w:highlight w:val="yellow"/>
            <w:rtl/>
          </w:rPr>
          <w:delText xml:space="preserve">(נספח  </w:delText>
        </w:r>
        <w:r w:rsidR="00164CB8" w:rsidDel="00DE6A08">
          <w:rPr>
            <w:rFonts w:ascii="David" w:eastAsia="Times New Roman" w:hAnsi="David" w:cs="David" w:hint="cs"/>
            <w:sz w:val="24"/>
            <w:szCs w:val="24"/>
            <w:highlight w:val="yellow"/>
            <w:rtl/>
          </w:rPr>
          <w:delText>4</w:delText>
        </w:r>
        <w:r w:rsidRPr="00E24065" w:rsidDel="00DE6A08">
          <w:rPr>
            <w:rFonts w:ascii="David" w:eastAsia="Times New Roman" w:hAnsi="David" w:cs="David" w:hint="cs"/>
            <w:sz w:val="24"/>
            <w:szCs w:val="24"/>
            <w:highlight w:val="yellow"/>
            <w:rtl/>
          </w:rPr>
          <w:delText xml:space="preserve"> </w:delText>
        </w:r>
        <w:r w:rsidR="005B643C" w:rsidDel="00DE6A08">
          <w:rPr>
            <w:rFonts w:ascii="David" w:eastAsia="Times New Roman" w:hAnsi="David" w:cs="David" w:hint="cs"/>
            <w:sz w:val="24"/>
            <w:szCs w:val="24"/>
            <w:highlight w:val="yellow"/>
            <w:rtl/>
          </w:rPr>
          <w:delText>לתשובה זו</w:delText>
        </w:r>
        <w:r w:rsidRPr="00E24065" w:rsidDel="00DE6A08">
          <w:rPr>
            <w:rFonts w:ascii="David" w:eastAsia="Times New Roman" w:hAnsi="David" w:cs="David" w:hint="cs"/>
            <w:sz w:val="24"/>
            <w:szCs w:val="24"/>
            <w:highlight w:val="yellow"/>
            <w:rtl/>
          </w:rPr>
          <w:delText xml:space="preserve"> מצ"ב)</w:delText>
        </w:r>
      </w:del>
    </w:p>
    <w:p w:rsidR="00E24065" w:rsidRPr="00602311" w:rsidDel="00DE6A08" w:rsidRDefault="00602311" w:rsidP="004A730C">
      <w:pPr>
        <w:tabs>
          <w:tab w:val="left" w:pos="566"/>
        </w:tabs>
        <w:spacing w:after="200" w:line="360" w:lineRule="auto"/>
        <w:ind w:left="566"/>
        <w:jc w:val="both"/>
        <w:rPr>
          <w:del w:id="440" w:author="Ofir Tal" w:date="2021-02-17T18:41:00Z"/>
          <w:rFonts w:ascii="David" w:eastAsia="Times New Roman" w:hAnsi="David" w:cs="David"/>
          <w:sz w:val="24"/>
          <w:szCs w:val="24"/>
          <w:rtl/>
          <w:lang w:eastAsia="he-IL"/>
        </w:rPr>
      </w:pPr>
      <w:del w:id="441" w:author="Ofir Tal" w:date="2021-02-19T11:40:00Z">
        <w:r w:rsidRPr="003826D7" w:rsidDel="00AA4390">
          <w:rPr>
            <w:rFonts w:ascii="David" w:eastAsia="Times New Roman" w:hAnsi="David" w:cs="David"/>
            <w:b/>
            <w:bCs/>
            <w:sz w:val="24"/>
            <w:szCs w:val="24"/>
            <w:highlight w:val="green"/>
            <w:rtl/>
          </w:rPr>
          <w:delText>לא נראה לי ש</w:delText>
        </w:r>
        <w:r w:rsidR="00DA62E7" w:rsidRPr="003826D7" w:rsidDel="00AA4390">
          <w:rPr>
            <w:rFonts w:ascii="David" w:eastAsia="Times New Roman" w:hAnsi="David" w:cs="David" w:hint="cs"/>
            <w:b/>
            <w:bCs/>
            <w:sz w:val="24"/>
            <w:szCs w:val="24"/>
            <w:highlight w:val="green"/>
            <w:rtl/>
          </w:rPr>
          <w:delText>ה</w:delText>
        </w:r>
        <w:r w:rsidR="00E41752" w:rsidRPr="003826D7" w:rsidDel="00AA4390">
          <w:rPr>
            <w:rFonts w:ascii="David" w:eastAsia="Times New Roman" w:hAnsi="David" w:cs="David"/>
            <w:b/>
            <w:bCs/>
            <w:sz w:val="24"/>
            <w:szCs w:val="24"/>
            <w:highlight w:val="green"/>
            <w:rtl/>
          </w:rPr>
          <w:delText xml:space="preserve">ציטטה </w:delText>
        </w:r>
        <w:r w:rsidRPr="003826D7" w:rsidDel="00AA4390">
          <w:rPr>
            <w:rFonts w:ascii="David" w:eastAsia="Times New Roman" w:hAnsi="David" w:cs="David" w:hint="cs"/>
            <w:b/>
            <w:bCs/>
            <w:sz w:val="24"/>
            <w:szCs w:val="24"/>
            <w:highlight w:val="green"/>
            <w:rtl/>
          </w:rPr>
          <w:delText>ו</w:delText>
        </w:r>
        <w:r w:rsidR="00DA62E7" w:rsidRPr="003826D7" w:rsidDel="00AA4390">
          <w:rPr>
            <w:rFonts w:ascii="David" w:eastAsia="Times New Roman" w:hAnsi="David" w:cs="David" w:hint="cs"/>
            <w:b/>
            <w:bCs/>
            <w:sz w:val="24"/>
            <w:szCs w:val="24"/>
            <w:highlight w:val="green"/>
            <w:rtl/>
          </w:rPr>
          <w:delText>ה</w:delText>
        </w:r>
        <w:r w:rsidR="00DA62E7" w:rsidRPr="003826D7" w:rsidDel="00AA4390">
          <w:rPr>
            <w:rFonts w:ascii="David" w:eastAsia="Times New Roman" w:hAnsi="David" w:cs="David"/>
            <w:b/>
            <w:bCs/>
            <w:sz w:val="24"/>
            <w:szCs w:val="24"/>
            <w:highlight w:val="green"/>
            <w:rtl/>
          </w:rPr>
          <w:delText>רקע הנ"ל (שאפשר אולי לנסח</w:delText>
        </w:r>
        <w:r w:rsidR="00DA62E7" w:rsidRPr="003826D7" w:rsidDel="00AA4390">
          <w:rPr>
            <w:rFonts w:ascii="David" w:eastAsia="Times New Roman" w:hAnsi="David" w:cs="David" w:hint="cs"/>
            <w:b/>
            <w:bCs/>
            <w:sz w:val="24"/>
            <w:szCs w:val="24"/>
            <w:highlight w:val="green"/>
            <w:rtl/>
          </w:rPr>
          <w:delText xml:space="preserve">ו </w:delText>
        </w:r>
        <w:r w:rsidRPr="003826D7" w:rsidDel="00AA4390">
          <w:rPr>
            <w:rFonts w:ascii="David" w:eastAsia="Times New Roman" w:hAnsi="David" w:cs="David"/>
            <w:b/>
            <w:bCs/>
            <w:sz w:val="24"/>
            <w:szCs w:val="24"/>
            <w:highlight w:val="green"/>
            <w:rtl/>
          </w:rPr>
          <w:delText>טוב יותר) מיותר</w:delText>
        </w:r>
        <w:r w:rsidR="00DA62E7" w:rsidRPr="003826D7" w:rsidDel="00AA4390">
          <w:rPr>
            <w:rFonts w:ascii="David" w:eastAsia="Times New Roman" w:hAnsi="David" w:cs="David" w:hint="cs"/>
            <w:b/>
            <w:bCs/>
            <w:sz w:val="24"/>
            <w:szCs w:val="24"/>
            <w:highlight w:val="green"/>
            <w:rtl/>
          </w:rPr>
          <w:delText>ים</w:delText>
        </w:r>
        <w:r w:rsidRPr="003826D7" w:rsidDel="00AA4390">
          <w:rPr>
            <w:rFonts w:ascii="David" w:eastAsia="Times New Roman" w:hAnsi="David" w:cs="David" w:hint="cs"/>
            <w:b/>
            <w:bCs/>
            <w:sz w:val="24"/>
            <w:szCs w:val="24"/>
            <w:highlight w:val="green"/>
            <w:rtl/>
          </w:rPr>
          <w:delText xml:space="preserve">. היא גם </w:delText>
        </w:r>
        <w:r w:rsidR="00E41752" w:rsidRPr="003826D7" w:rsidDel="00AA4390">
          <w:rPr>
            <w:rFonts w:ascii="David" w:eastAsia="Times New Roman" w:hAnsi="David" w:cs="David"/>
            <w:b/>
            <w:bCs/>
            <w:sz w:val="24"/>
            <w:szCs w:val="24"/>
            <w:highlight w:val="green"/>
            <w:rtl/>
          </w:rPr>
          <w:delText xml:space="preserve">מחזקת  את </w:delText>
        </w:r>
        <w:r w:rsidR="00DA62E7" w:rsidRPr="003826D7" w:rsidDel="00AA4390">
          <w:rPr>
            <w:rFonts w:ascii="David" w:eastAsia="Times New Roman" w:hAnsi="David" w:cs="David" w:hint="cs"/>
            <w:b/>
            <w:bCs/>
            <w:sz w:val="24"/>
            <w:szCs w:val="24"/>
            <w:highlight w:val="green"/>
            <w:rtl/>
          </w:rPr>
          <w:delText>נושא תשובה זו</w:delText>
        </w:r>
        <w:r w:rsidR="00DA62E7" w:rsidRPr="003826D7" w:rsidDel="00AA4390">
          <w:rPr>
            <w:rFonts w:ascii="David" w:eastAsia="Times New Roman" w:hAnsi="David" w:cs="David"/>
            <w:b/>
            <w:bCs/>
            <w:sz w:val="24"/>
            <w:szCs w:val="24"/>
            <w:highlight w:val="green"/>
            <w:rtl/>
          </w:rPr>
          <w:delText>,</w:delText>
        </w:r>
        <w:r w:rsidR="00DA62E7" w:rsidRPr="003826D7" w:rsidDel="00AA4390">
          <w:rPr>
            <w:rFonts w:ascii="David" w:eastAsia="Times New Roman" w:hAnsi="David" w:cs="David" w:hint="cs"/>
            <w:sz w:val="24"/>
            <w:szCs w:val="24"/>
            <w:highlight w:val="green"/>
            <w:rtl/>
            <w:lang w:eastAsia="he-IL"/>
          </w:rPr>
          <w:delText xml:space="preserve"> </w:delText>
        </w:r>
        <w:r w:rsidR="00DA62E7" w:rsidRPr="003826D7" w:rsidDel="00AA4390">
          <w:rPr>
            <w:rFonts w:ascii="David" w:eastAsia="Times New Roman" w:hAnsi="David" w:cs="David" w:hint="cs"/>
            <w:b/>
            <w:bCs/>
            <w:sz w:val="24"/>
            <w:szCs w:val="24"/>
            <w:highlight w:val="green"/>
            <w:rtl/>
          </w:rPr>
          <w:delText>לפיו ה</w:delText>
        </w:r>
        <w:r w:rsidR="00E41752" w:rsidRPr="003826D7" w:rsidDel="00AA4390">
          <w:rPr>
            <w:rFonts w:ascii="David" w:eastAsia="Times New Roman" w:hAnsi="David" w:cs="David"/>
            <w:b/>
            <w:bCs/>
            <w:sz w:val="24"/>
            <w:szCs w:val="24"/>
            <w:highlight w:val="green"/>
            <w:rtl/>
          </w:rPr>
          <w:delText>נציבות קבעה</w:delText>
        </w:r>
        <w:r w:rsidRPr="003826D7" w:rsidDel="00AA4390">
          <w:rPr>
            <w:rFonts w:ascii="David" w:eastAsia="Times New Roman" w:hAnsi="David" w:cs="David"/>
            <w:b/>
            <w:bCs/>
            <w:sz w:val="24"/>
            <w:szCs w:val="24"/>
            <w:highlight w:val="green"/>
            <w:rtl/>
          </w:rPr>
          <w:delText xml:space="preserve"> את הגימלא</w:delText>
        </w:r>
        <w:r w:rsidR="00E41752" w:rsidRPr="003826D7" w:rsidDel="00AA4390">
          <w:rPr>
            <w:rFonts w:ascii="David" w:eastAsia="Times New Roman" w:hAnsi="David" w:cs="David"/>
            <w:b/>
            <w:bCs/>
            <w:sz w:val="24"/>
            <w:szCs w:val="24"/>
            <w:highlight w:val="green"/>
            <w:rtl/>
          </w:rPr>
          <w:delText xml:space="preserve"> (ולא הממונה</w:delText>
        </w:r>
        <w:r w:rsidRPr="003826D7" w:rsidDel="00AA4390">
          <w:rPr>
            <w:rFonts w:ascii="David" w:eastAsia="Times New Roman" w:hAnsi="David" w:cs="David" w:hint="cs"/>
            <w:b/>
            <w:bCs/>
            <w:sz w:val="24"/>
            <w:szCs w:val="24"/>
            <w:highlight w:val="green"/>
            <w:rtl/>
          </w:rPr>
          <w:delText>: "ידיהם כבולות"</w:delText>
        </w:r>
        <w:r w:rsidR="00E41752" w:rsidRPr="003826D7" w:rsidDel="00AA4390">
          <w:rPr>
            <w:rFonts w:ascii="David" w:eastAsia="Times New Roman" w:hAnsi="David" w:cs="David"/>
            <w:b/>
            <w:bCs/>
            <w:sz w:val="24"/>
            <w:szCs w:val="24"/>
            <w:highlight w:val="green"/>
            <w:rtl/>
          </w:rPr>
          <w:delText>)</w:delText>
        </w:r>
        <w:r w:rsidR="004A730C" w:rsidDel="00AA4390">
          <w:rPr>
            <w:rFonts w:ascii="David" w:eastAsia="Times New Roman" w:hAnsi="David" w:cs="David" w:hint="cs"/>
            <w:b/>
            <w:bCs/>
            <w:sz w:val="24"/>
            <w:szCs w:val="24"/>
            <w:highlight w:val="green"/>
            <w:rtl/>
          </w:rPr>
          <w:delText xml:space="preserve">, </w:delText>
        </w:r>
        <w:r w:rsidR="00DA62E7" w:rsidRPr="003826D7" w:rsidDel="00AA4390">
          <w:rPr>
            <w:rFonts w:ascii="David" w:eastAsia="Times New Roman" w:hAnsi="David" w:cs="David" w:hint="cs"/>
            <w:sz w:val="24"/>
            <w:szCs w:val="24"/>
            <w:highlight w:val="green"/>
            <w:rtl/>
            <w:lang w:eastAsia="he-IL"/>
          </w:rPr>
          <w:delText xml:space="preserve">שהמדינה היא שהנחתה אותי שלא לפנות לביה"ד,  </w:delText>
        </w:r>
        <w:r w:rsidR="004A730C" w:rsidDel="00AA4390">
          <w:rPr>
            <w:rFonts w:ascii="David" w:eastAsia="Times New Roman" w:hAnsi="David" w:cs="David" w:hint="cs"/>
            <w:sz w:val="24"/>
            <w:szCs w:val="24"/>
            <w:highlight w:val="green"/>
            <w:rtl/>
            <w:lang w:eastAsia="he-IL"/>
          </w:rPr>
          <w:delText>ו</w:delText>
        </w:r>
        <w:r w:rsidRPr="003826D7" w:rsidDel="00AA4390">
          <w:rPr>
            <w:rFonts w:ascii="David" w:eastAsia="Times New Roman" w:hAnsi="David" w:cs="David" w:hint="cs"/>
            <w:sz w:val="24"/>
            <w:szCs w:val="24"/>
            <w:highlight w:val="green"/>
            <w:rtl/>
            <w:lang w:eastAsia="he-IL"/>
          </w:rPr>
          <w:delText xml:space="preserve">גם </w:delText>
        </w:r>
        <w:r w:rsidR="00DA62E7" w:rsidRPr="003826D7" w:rsidDel="00AA4390">
          <w:rPr>
            <w:rFonts w:ascii="David" w:eastAsia="Times New Roman" w:hAnsi="David" w:cs="David" w:hint="cs"/>
            <w:sz w:val="24"/>
            <w:szCs w:val="24"/>
            <w:highlight w:val="green"/>
            <w:rtl/>
            <w:lang w:eastAsia="he-IL"/>
          </w:rPr>
          <w:delText>תומכת בט</w:delText>
        </w:r>
        <w:r w:rsidRPr="003826D7" w:rsidDel="00AA4390">
          <w:rPr>
            <w:rFonts w:ascii="David" w:eastAsia="Times New Roman" w:hAnsi="David" w:cs="David" w:hint="cs"/>
            <w:sz w:val="24"/>
            <w:szCs w:val="24"/>
            <w:highlight w:val="green"/>
            <w:rtl/>
            <w:lang w:eastAsia="he-IL"/>
          </w:rPr>
          <w:delText xml:space="preserve">ענתי שהממונה הסכימה עם טענותיי, </w:delText>
        </w:r>
        <w:r w:rsidR="00E41752" w:rsidRPr="003826D7" w:rsidDel="00AA4390">
          <w:rPr>
            <w:rFonts w:ascii="David" w:eastAsia="Times New Roman" w:hAnsi="David" w:cs="David"/>
            <w:sz w:val="24"/>
            <w:szCs w:val="24"/>
            <w:highlight w:val="green"/>
            <w:rtl/>
            <w:lang w:eastAsia="he-IL"/>
          </w:rPr>
          <w:delText xml:space="preserve"> </w:delText>
        </w:r>
        <w:r w:rsidR="00DA62E7" w:rsidRPr="004A730C" w:rsidDel="00AA4390">
          <w:rPr>
            <w:rFonts w:ascii="David" w:eastAsia="Times New Roman" w:hAnsi="David" w:cs="David" w:hint="cs"/>
            <w:sz w:val="24"/>
            <w:szCs w:val="24"/>
            <w:highlight w:val="green"/>
            <w:rtl/>
          </w:rPr>
          <w:delText>גם מ</w:delText>
        </w:r>
        <w:r w:rsidRPr="004A730C" w:rsidDel="00AA4390">
          <w:rPr>
            <w:rFonts w:ascii="David" w:eastAsia="Times New Roman" w:hAnsi="David" w:cs="David" w:hint="cs"/>
            <w:sz w:val="24"/>
            <w:szCs w:val="24"/>
            <w:highlight w:val="green"/>
            <w:rtl/>
          </w:rPr>
          <w:delText xml:space="preserve">ערערת את </w:delText>
        </w:r>
        <w:r w:rsidR="00DA62E7" w:rsidRPr="004A730C" w:rsidDel="00AA4390">
          <w:rPr>
            <w:rFonts w:ascii="David" w:eastAsia="Times New Roman" w:hAnsi="David" w:cs="David" w:hint="cs"/>
            <w:sz w:val="24"/>
            <w:szCs w:val="24"/>
            <w:highlight w:val="green"/>
            <w:rtl/>
          </w:rPr>
          <w:delText xml:space="preserve">אמינות </w:delText>
        </w:r>
        <w:r w:rsidRPr="004A730C" w:rsidDel="00AA4390">
          <w:rPr>
            <w:rFonts w:ascii="David" w:eastAsia="Times New Roman" w:hAnsi="David" w:cs="David" w:hint="cs"/>
            <w:sz w:val="24"/>
            <w:szCs w:val="24"/>
            <w:highlight w:val="green"/>
            <w:rtl/>
          </w:rPr>
          <w:delText xml:space="preserve">טיעון הפרקליטות </w:delText>
        </w:r>
        <w:r w:rsidRPr="004A730C" w:rsidDel="00AA4390">
          <w:rPr>
            <w:rFonts w:ascii="David" w:eastAsia="Times New Roman" w:hAnsi="David" w:cs="David"/>
            <w:sz w:val="24"/>
            <w:szCs w:val="24"/>
            <w:highlight w:val="green"/>
            <w:rtl/>
          </w:rPr>
          <w:delText>–</w:delText>
        </w:r>
        <w:r w:rsidRPr="004A730C" w:rsidDel="00AA4390">
          <w:rPr>
            <w:rFonts w:ascii="David" w:eastAsia="Times New Roman" w:hAnsi="David" w:cs="David" w:hint="cs"/>
            <w:sz w:val="24"/>
            <w:szCs w:val="24"/>
            <w:highlight w:val="green"/>
            <w:rtl/>
          </w:rPr>
          <w:delText xml:space="preserve"> שמשום מ</w:delText>
        </w:r>
        <w:r w:rsidR="00DA62E7" w:rsidRPr="004A730C" w:rsidDel="00AA4390">
          <w:rPr>
            <w:rFonts w:ascii="David" w:eastAsia="Times New Roman" w:hAnsi="David" w:cs="David" w:hint="cs"/>
            <w:sz w:val="24"/>
            <w:szCs w:val="24"/>
            <w:highlight w:val="green"/>
            <w:rtl/>
          </w:rPr>
          <w:delText>ה כלל לא התיחסנו אלי</w:delText>
        </w:r>
        <w:r w:rsidR="004A730C" w:rsidDel="00AA4390">
          <w:rPr>
            <w:rFonts w:ascii="David" w:eastAsia="Times New Roman" w:hAnsi="David" w:cs="David" w:hint="cs"/>
            <w:b/>
            <w:bCs/>
            <w:sz w:val="24"/>
            <w:szCs w:val="24"/>
            <w:highlight w:val="green"/>
            <w:rtl/>
          </w:rPr>
          <w:delText>ו</w:delText>
        </w:r>
        <w:r w:rsidR="00DA62E7" w:rsidRPr="003826D7" w:rsidDel="00AA4390">
          <w:rPr>
            <w:rFonts w:ascii="David" w:eastAsia="Times New Roman" w:hAnsi="David" w:cs="David" w:hint="cs"/>
            <w:b/>
            <w:bCs/>
            <w:sz w:val="24"/>
            <w:szCs w:val="24"/>
            <w:highlight w:val="green"/>
            <w:rtl/>
          </w:rPr>
          <w:delText xml:space="preserve"> </w:delText>
        </w:r>
        <w:r w:rsidR="00DA62E7" w:rsidRPr="004A730C" w:rsidDel="00AA4390">
          <w:rPr>
            <w:rFonts w:ascii="David" w:eastAsia="Times New Roman" w:hAnsi="David" w:cs="David" w:hint="cs"/>
            <w:sz w:val="24"/>
            <w:szCs w:val="24"/>
            <w:highlight w:val="green"/>
            <w:rtl/>
          </w:rPr>
          <w:delText>בתגובתינו</w:delText>
        </w:r>
        <w:r w:rsidR="00DA62E7" w:rsidRPr="003826D7" w:rsidDel="00AA4390">
          <w:rPr>
            <w:rFonts w:ascii="David" w:eastAsia="Times New Roman" w:hAnsi="David" w:cs="David" w:hint="cs"/>
            <w:b/>
            <w:bCs/>
            <w:sz w:val="24"/>
            <w:szCs w:val="24"/>
            <w:highlight w:val="green"/>
            <w:rtl/>
          </w:rPr>
          <w:delText xml:space="preserve">, גם מחזק את טיעונינו </w:delText>
        </w:r>
        <w:r w:rsidR="004A730C" w:rsidRPr="004A730C" w:rsidDel="00AA4390">
          <w:rPr>
            <w:rFonts w:ascii="David" w:eastAsia="Times New Roman" w:hAnsi="David" w:cs="David" w:hint="cs"/>
            <w:b/>
            <w:bCs/>
            <w:sz w:val="24"/>
            <w:szCs w:val="24"/>
            <w:highlight w:val="green"/>
            <w:rtl/>
          </w:rPr>
          <w:delText xml:space="preserve">בעירעור, </w:delText>
        </w:r>
        <w:r w:rsidR="00DA62E7" w:rsidRPr="004A730C" w:rsidDel="00AA4390">
          <w:rPr>
            <w:rFonts w:ascii="David" w:eastAsia="Times New Roman" w:hAnsi="David" w:cs="David" w:hint="cs"/>
            <w:b/>
            <w:bCs/>
            <w:sz w:val="24"/>
            <w:szCs w:val="24"/>
            <w:highlight w:val="green"/>
            <w:rtl/>
          </w:rPr>
          <w:delText>על התנהלות בית הדין האזורי</w:delText>
        </w:r>
        <w:r w:rsidR="004A730C" w:rsidRPr="004A730C" w:rsidDel="00AA4390">
          <w:rPr>
            <w:rFonts w:ascii="David" w:eastAsia="Times New Roman" w:hAnsi="David" w:cs="David" w:hint="cs"/>
            <w:sz w:val="24"/>
            <w:szCs w:val="24"/>
            <w:highlight w:val="green"/>
            <w:rtl/>
            <w:lang w:eastAsia="he-IL"/>
          </w:rPr>
          <w:delText xml:space="preserve"> וגם נותן לשופטים דוגמא מוחשית נוספת לטיעניי על אי מתן תשובות וגרירת הזמן (וחוסר ההגינות לטעון עכשיו "התישנות"</w:delText>
        </w:r>
        <w:r w:rsidR="004A730C" w:rsidDel="00AA4390">
          <w:rPr>
            <w:rFonts w:ascii="David" w:eastAsia="Times New Roman" w:hAnsi="David" w:cs="David" w:hint="cs"/>
            <w:sz w:val="24"/>
            <w:szCs w:val="24"/>
            <w:rtl/>
            <w:lang w:eastAsia="he-IL"/>
          </w:rPr>
          <w:delText xml:space="preserve"> </w:delText>
        </w:r>
      </w:del>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וזכות התקיפה המשפטית של ההחלטה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r w:rsidR="00DE6A08">
        <w:rPr>
          <w:rFonts w:ascii="Times New Roman" w:eastAsia="Times New Roman" w:hAnsi="Times New Roman" w:cs="David" w:hint="cs"/>
          <w:b/>
          <w:bCs/>
          <w:sz w:val="24"/>
          <w:szCs w:val="24"/>
          <w:rtl/>
          <w:lang w:eastAsia="he-IL"/>
        </w:rPr>
        <w:t xml:space="preserve"> בחודש דצמבר 2012</w:t>
      </w:r>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בטרם נסיים נבקש להבהיר כי </w:t>
      </w:r>
      <w:r w:rsidRPr="00E24065">
        <w:rPr>
          <w:rFonts w:ascii="Times New Roman" w:eastAsia="Times New Roman" w:hAnsi="Times New Roman" w:cs="David"/>
          <w:sz w:val="24"/>
          <w:szCs w:val="24"/>
          <w:rtl/>
          <w:lang w:eastAsia="he-IL"/>
        </w:rPr>
        <w:t>–</w:t>
      </w:r>
    </w:p>
    <w:p w:rsidR="00DE6A08" w:rsidRDefault="009259DE" w:rsidP="00DE6A08">
      <w:pPr>
        <w:pStyle w:val="a3"/>
        <w:numPr>
          <w:ilvl w:val="0"/>
          <w:numId w:val="4"/>
        </w:numPr>
        <w:tabs>
          <w:tab w:val="left" w:pos="566"/>
        </w:tabs>
        <w:spacing w:after="200" w:line="360" w:lineRule="auto"/>
        <w:contextualSpacing w:val="0"/>
        <w:jc w:val="both"/>
        <w:rPr>
          <w:rFonts w:cs="David"/>
          <w:sz w:val="24"/>
          <w:szCs w:val="24"/>
        </w:rPr>
      </w:pPr>
      <w:r>
        <w:rPr>
          <w:rFonts w:ascii="Times New Roman" w:eastAsia="Times New Roman" w:hAnsi="Times New Roman" w:cs="David" w:hint="cs"/>
          <w:sz w:val="24"/>
          <w:szCs w:val="24"/>
          <w:rtl/>
          <w:lang w:eastAsia="he-IL"/>
        </w:rPr>
        <w:t xml:space="preserve">כי </w:t>
      </w:r>
      <w:r w:rsidR="00DE6A0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DE6A08" w:rsidRPr="007664B8" w:rsidRDefault="00DE6A08" w:rsidP="00DE6A08">
      <w:pPr>
        <w:pStyle w:val="a3"/>
        <w:numPr>
          <w:ilvl w:val="0"/>
          <w:numId w:val="4"/>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בהתאם למפורט לעיל.</w:t>
      </w:r>
    </w:p>
    <w:p w:rsidR="009259DE" w:rsidRDefault="00DE6A08" w:rsidP="00225658">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יודגש כי המערער עומד על כל טענותיו, </w:t>
      </w:r>
      <w:r w:rsidR="009259DE">
        <w:rPr>
          <w:rFonts w:ascii="Times New Roman" w:eastAsia="Times New Roman" w:hAnsi="Times New Roman" w:cs="David" w:hint="cs"/>
          <w:sz w:val="24"/>
          <w:szCs w:val="24"/>
          <w:rtl/>
          <w:lang w:eastAsia="he-IL"/>
        </w:rPr>
        <w:t>לרבות</w:t>
      </w:r>
      <w:r>
        <w:rPr>
          <w:rFonts w:ascii="Times New Roman" w:eastAsia="Times New Roman" w:hAnsi="Times New Roman" w:cs="David" w:hint="cs"/>
          <w:sz w:val="24"/>
          <w:szCs w:val="24"/>
          <w:rtl/>
          <w:lang w:eastAsia="he-IL"/>
        </w:rPr>
        <w:t xml:space="preserve"> טענתו כי ס</w:t>
      </w:r>
      <w:r w:rsidRPr="00E24065">
        <w:rPr>
          <w:rFonts w:ascii="Calibri" w:eastAsia="Calibri" w:hAnsi="Calibri" w:cs="David" w:hint="cs"/>
          <w:sz w:val="24"/>
          <w:szCs w:val="24"/>
          <w:rtl/>
        </w:rPr>
        <w:t xml:space="preserve">עיף 43 לחוק </w:t>
      </w:r>
      <w:proofErr w:type="spellStart"/>
      <w:r w:rsidRPr="00E24065">
        <w:rPr>
          <w:rFonts w:ascii="Calibri" w:eastAsia="Calibri" w:hAnsi="Calibri" w:cs="David" w:hint="cs"/>
          <w:sz w:val="24"/>
          <w:szCs w:val="24"/>
          <w:rtl/>
        </w:rPr>
        <w:t>הגימלאות</w:t>
      </w:r>
      <w:proofErr w:type="spellEnd"/>
      <w:r w:rsidRPr="00E24065">
        <w:rPr>
          <w:rFonts w:ascii="Calibri" w:eastAsia="Calibri" w:hAnsi="Calibri" w:cs="David" w:hint="cs"/>
          <w:sz w:val="24"/>
          <w:szCs w:val="24"/>
          <w:rtl/>
        </w:rPr>
        <w:t xml:space="preserve"> </w:t>
      </w:r>
      <w:r w:rsidR="009259DE">
        <w:rPr>
          <w:rFonts w:ascii="Calibri" w:eastAsia="Calibri" w:hAnsi="Calibri" w:cs="David" w:hint="cs"/>
          <w:sz w:val="24"/>
          <w:szCs w:val="24"/>
          <w:rtl/>
        </w:rPr>
        <w:t>לא חל על היחסים בין הצדדים</w:t>
      </w:r>
      <w:r w:rsidRPr="00E24065">
        <w:rPr>
          <w:rFonts w:ascii="Calibri" w:eastAsia="Calibri" w:hAnsi="Calibri" w:cs="David" w:hint="cs"/>
          <w:sz w:val="24"/>
          <w:szCs w:val="24"/>
          <w:rtl/>
        </w:rPr>
        <w:t xml:space="preserve">, </w:t>
      </w:r>
      <w:r>
        <w:rPr>
          <w:rFonts w:ascii="Calibri" w:eastAsia="Calibri" w:hAnsi="Calibri" w:cs="David" w:hint="cs"/>
          <w:sz w:val="24"/>
          <w:szCs w:val="24"/>
          <w:rtl/>
        </w:rPr>
        <w:t>כפי שעולה מסעיף 11, 12 ו-13 לחוזה</w:t>
      </w:r>
      <w:r w:rsidR="009259DE">
        <w:rPr>
          <w:rFonts w:ascii="Calibri" w:eastAsia="Calibri" w:hAnsi="Calibri" w:cs="David" w:hint="cs"/>
          <w:sz w:val="24"/>
          <w:szCs w:val="24"/>
          <w:rtl/>
        </w:rPr>
        <w:t xml:space="preserve"> העבודה</w:t>
      </w:r>
      <w:r w:rsidR="009259DE">
        <w:rPr>
          <w:rFonts w:ascii="Times New Roman" w:eastAsia="Times New Roman" w:hAnsi="Times New Roman" w:cs="David" w:hint="cs"/>
          <w:sz w:val="24"/>
          <w:szCs w:val="24"/>
          <w:rtl/>
          <w:lang w:eastAsia="he-IL"/>
        </w:rPr>
        <w:t xml:space="preserve">, וכי </w:t>
      </w:r>
      <w:proofErr w:type="spellStart"/>
      <w:r w:rsidR="009259DE">
        <w:rPr>
          <w:rFonts w:ascii="Times New Roman" w:eastAsia="Times New Roman" w:hAnsi="Times New Roman" w:cs="David" w:hint="cs"/>
          <w:sz w:val="24"/>
          <w:szCs w:val="24"/>
          <w:rtl/>
          <w:lang w:eastAsia="he-IL"/>
        </w:rPr>
        <w:t>מירוץ</w:t>
      </w:r>
      <w:proofErr w:type="spellEnd"/>
      <w:r w:rsidR="009259DE">
        <w:rPr>
          <w:rFonts w:ascii="Times New Roman" w:eastAsia="Times New Roman" w:hAnsi="Times New Roman" w:cs="David" w:hint="cs"/>
          <w:sz w:val="24"/>
          <w:szCs w:val="24"/>
          <w:rtl/>
          <w:lang w:eastAsia="he-IL"/>
        </w:rPr>
        <w:t xml:space="preserve"> הזמנים בכל העילות יכול היה להתחיל, לכל המוקדם, מהמועד שבו קיבל המערער לידיו את ההחלטה של הגורם המוסמך להפסקת עבודתו, בחודש דצמבר 2012. </w:t>
      </w:r>
    </w:p>
    <w:p w:rsidR="00AE7F6C" w:rsidRDefault="00AE7F6C" w:rsidP="00AE7F6C">
      <w:pPr>
        <w:tabs>
          <w:tab w:val="left" w:pos="566"/>
        </w:tabs>
        <w:spacing w:after="200" w:line="360" w:lineRule="auto"/>
        <w:ind w:left="26"/>
        <w:jc w:val="both"/>
        <w:rPr>
          <w:rFonts w:ascii="Times New Roman" w:eastAsia="Times New Roman" w:hAnsi="Times New Roman" w:cs="David"/>
          <w:sz w:val="24"/>
          <w:szCs w:val="24"/>
          <w:lang w:eastAsia="he-IL"/>
        </w:rPr>
      </w:pPr>
      <w:r w:rsidRPr="00AE7F6C">
        <w:rPr>
          <w:rFonts w:ascii="Times New Roman" w:eastAsia="Times New Roman" w:hAnsi="Times New Roman" w:cs="David" w:hint="cs"/>
          <w:sz w:val="24"/>
          <w:szCs w:val="24"/>
          <w:highlight w:val="green"/>
          <w:rtl/>
          <w:lang w:eastAsia="he-IL"/>
        </w:rPr>
        <w:t>אני מבקש שתשוחח עמי בדחיפות טלפונית בזמן</w:t>
      </w:r>
      <w:r>
        <w:rPr>
          <w:rFonts w:ascii="Times New Roman" w:eastAsia="Times New Roman" w:hAnsi="Times New Roman" w:cs="David" w:hint="cs"/>
          <w:sz w:val="24"/>
          <w:szCs w:val="24"/>
          <w:highlight w:val="green"/>
          <w:rtl/>
          <w:lang w:eastAsia="he-IL"/>
        </w:rPr>
        <w:t xml:space="preserve"> </w:t>
      </w:r>
      <w:r w:rsidRPr="00AE7F6C">
        <w:rPr>
          <w:rFonts w:ascii="Times New Roman" w:eastAsia="Times New Roman" w:hAnsi="Times New Roman" w:cs="David" w:hint="cs"/>
          <w:sz w:val="24"/>
          <w:szCs w:val="24"/>
          <w:highlight w:val="green"/>
          <w:rtl/>
          <w:lang w:eastAsia="he-IL"/>
        </w:rPr>
        <w:t>הנוח לך בקרוב (מאד)</w:t>
      </w:r>
      <w:r>
        <w:rPr>
          <w:rFonts w:ascii="Times New Roman" w:eastAsia="Times New Roman" w:hAnsi="Times New Roman" w:cs="David" w:hint="cs"/>
          <w:sz w:val="24"/>
          <w:szCs w:val="24"/>
          <w:rtl/>
          <w:lang w:eastAsia="he-IL"/>
        </w:rPr>
        <w:t xml:space="preserve"> .</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b/>
          <w:bCs/>
          <w:noProof w:val="0"/>
          <w:rtl/>
        </w:rPr>
      </w:pPr>
      <w:r w:rsidRPr="00591BA0">
        <w:rPr>
          <w:b/>
          <w:bCs/>
          <w:noProof w:val="0"/>
          <w:rtl/>
        </w:rPr>
        <w:lastRenderedPageBreak/>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p>
    <w:p w:rsidR="009259DE" w:rsidRPr="00591BA0" w:rsidRDefault="009259DE" w:rsidP="009259DE">
      <w:pPr>
        <w:pStyle w:val="2"/>
        <w:tabs>
          <w:tab w:val="center" w:pos="-2268"/>
          <w:tab w:val="left" w:pos="631"/>
        </w:tabs>
        <w:spacing w:before="120"/>
        <w:ind w:left="0" w:right="0" w:firstLine="0"/>
        <w:rPr>
          <w:b/>
          <w:bCs/>
          <w:noProof w:val="0"/>
          <w:rtl/>
        </w:rPr>
      </w:pPr>
    </w:p>
    <w:p w:rsidR="009259DE" w:rsidRPr="00591BA0" w:rsidRDefault="009259DE" w:rsidP="009259DE">
      <w:pPr>
        <w:pStyle w:val="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9259DE" w:rsidRPr="00591BA0" w:rsidRDefault="009259DE" w:rsidP="009259DE">
      <w:pPr>
        <w:pStyle w:val="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9259DE" w:rsidRPr="00591BA0" w:rsidRDefault="009259DE" w:rsidP="009259DE">
      <w:pPr>
        <w:pStyle w:val="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A20CD9" w:rsidRDefault="00A20CD9" w:rsidP="00AA4390">
      <w:pPr>
        <w:tabs>
          <w:tab w:val="center" w:pos="-2268"/>
          <w:tab w:val="left" w:pos="631"/>
        </w:tabs>
        <w:spacing w:before="120" w:after="0" w:line="240" w:lineRule="auto"/>
        <w:jc w:val="both"/>
      </w:pPr>
    </w:p>
    <w:sectPr w:rsidR="00A20CD9" w:rsidSect="00D11200">
      <w:pgSz w:w="11906" w:h="16838"/>
      <w:pgMar w:top="1440" w:right="1152" w:bottom="1440"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4"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6"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2"/>
  </w:num>
  <w:num w:numId="2">
    <w:abstractNumId w:val="5"/>
  </w:num>
  <w:num w:numId="3">
    <w:abstractNumId w:val="0"/>
  </w:num>
  <w:num w:numId="4">
    <w:abstractNumId w:val="3"/>
  </w:num>
  <w:num w:numId="5">
    <w:abstractNumId w:val="6"/>
  </w:num>
  <w:num w:numId="6">
    <w:abstractNumId w:val="1"/>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Windows Live" w15:userId="f43a972542190737"/>
  </w15:person>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51B78"/>
    <w:rsid w:val="000661E2"/>
    <w:rsid w:val="000D10BA"/>
    <w:rsid w:val="00112DF7"/>
    <w:rsid w:val="00164CB8"/>
    <w:rsid w:val="0018391A"/>
    <w:rsid w:val="001A012F"/>
    <w:rsid w:val="00225658"/>
    <w:rsid w:val="002A285E"/>
    <w:rsid w:val="002B2049"/>
    <w:rsid w:val="002C3985"/>
    <w:rsid w:val="002E4796"/>
    <w:rsid w:val="002F3EA9"/>
    <w:rsid w:val="00365C29"/>
    <w:rsid w:val="003804FA"/>
    <w:rsid w:val="003826D7"/>
    <w:rsid w:val="00435E59"/>
    <w:rsid w:val="004A730C"/>
    <w:rsid w:val="004B6DDC"/>
    <w:rsid w:val="00530D78"/>
    <w:rsid w:val="00536117"/>
    <w:rsid w:val="005B516E"/>
    <w:rsid w:val="005B643C"/>
    <w:rsid w:val="00602311"/>
    <w:rsid w:val="0066088A"/>
    <w:rsid w:val="006913DD"/>
    <w:rsid w:val="006E74D7"/>
    <w:rsid w:val="006F25DC"/>
    <w:rsid w:val="006F6D61"/>
    <w:rsid w:val="00730E5C"/>
    <w:rsid w:val="007B3E11"/>
    <w:rsid w:val="00861DCD"/>
    <w:rsid w:val="008B7788"/>
    <w:rsid w:val="009259DE"/>
    <w:rsid w:val="0096364E"/>
    <w:rsid w:val="009B0AB2"/>
    <w:rsid w:val="009D6FD4"/>
    <w:rsid w:val="009E4CA0"/>
    <w:rsid w:val="00A20CD9"/>
    <w:rsid w:val="00A534BA"/>
    <w:rsid w:val="00AA1A89"/>
    <w:rsid w:val="00AA4390"/>
    <w:rsid w:val="00AE7F6C"/>
    <w:rsid w:val="00B02B45"/>
    <w:rsid w:val="00B075D9"/>
    <w:rsid w:val="00B13E75"/>
    <w:rsid w:val="00B4741F"/>
    <w:rsid w:val="00B53716"/>
    <w:rsid w:val="00B55CCB"/>
    <w:rsid w:val="00BB1C10"/>
    <w:rsid w:val="00BF5FF1"/>
    <w:rsid w:val="00C97D16"/>
    <w:rsid w:val="00D02C29"/>
    <w:rsid w:val="00D0632D"/>
    <w:rsid w:val="00D11200"/>
    <w:rsid w:val="00D75660"/>
    <w:rsid w:val="00D84166"/>
    <w:rsid w:val="00D9416D"/>
    <w:rsid w:val="00DA62E7"/>
    <w:rsid w:val="00DE6A08"/>
    <w:rsid w:val="00E0695A"/>
    <w:rsid w:val="00E20FFB"/>
    <w:rsid w:val="00E24065"/>
    <w:rsid w:val="00E41752"/>
    <w:rsid w:val="00EA4661"/>
    <w:rsid w:val="00F01FF0"/>
    <w:rsid w:val="00F552F8"/>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F8B6E-1984-45B8-A685-11F3D299C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2687</Words>
  <Characters>13439</Characters>
  <Application>Microsoft Office Word</Application>
  <DocSecurity>0</DocSecurity>
  <Lines>111</Lines>
  <Paragraphs>32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dcterms:created xsi:type="dcterms:W3CDTF">2021-02-19T10:36:00Z</dcterms:created>
  <dcterms:modified xsi:type="dcterms:W3CDTF">2021-02-19T10:36:00Z</dcterms:modified>
</cp:coreProperties>
</file>